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A7E72" w14:textId="5DD0B25E" w:rsidR="008E1188" w:rsidRDefault="005A4C20">
      <w:pPr>
        <w:tabs>
          <w:tab w:val="center" w:pos="4820"/>
          <w:tab w:val="right" w:pos="5954"/>
          <w:tab w:val="right" w:pos="9639"/>
        </w:tabs>
        <w:spacing w:after="240" w:line="240" w:lineRule="auto"/>
        <w:jc w:val="right"/>
        <w:rPr>
          <w:rFonts w:ascii="Calibri" w:eastAsia="SimSun" w:hAnsi="Calibri" w:cs="Calibri"/>
          <w:sz w:val="22"/>
          <w:lang w:val="en-US" w:eastAsia="zh-CN"/>
        </w:rPr>
      </w:pPr>
      <w:bookmarkStart w:id="0" w:name="_Ref446317644"/>
      <w:bookmarkEnd w:id="0"/>
      <w:r>
        <w:rPr>
          <w:rFonts w:ascii="Calibri" w:eastAsia="SimSun" w:hAnsi="Calibri" w:cs="Calibri"/>
          <w:sz w:val="22"/>
          <w:lang w:eastAsia="en-GB"/>
        </w:rPr>
        <w:t xml:space="preserve">Input paper: </w:t>
      </w:r>
      <w:r>
        <w:rPr>
          <w:rFonts w:ascii="Calibri" w:eastAsia="SimSun" w:hAnsi="Calibri" w:cs="Arial"/>
          <w:sz w:val="16"/>
          <w:vertAlign w:val="superscript"/>
          <w:lang w:eastAsia="en-GB"/>
        </w:rPr>
        <w:footnoteReference w:id="1"/>
      </w:r>
      <w:r>
        <w:rPr>
          <w:rFonts w:ascii="Calibri" w:eastAsia="SimSun" w:hAnsi="Calibri" w:cs="Calibri"/>
          <w:sz w:val="22"/>
          <w:lang w:eastAsia="en-GB"/>
        </w:rPr>
        <w:t xml:space="preserve">  E</w:t>
      </w:r>
      <w:r>
        <w:rPr>
          <w:rFonts w:ascii="Calibri" w:eastAsia="SimSun" w:hAnsi="Calibri" w:cs="Calibri"/>
          <w:sz w:val="22"/>
          <w:lang w:eastAsia="zh-CN"/>
        </w:rPr>
        <w:t>NG19</w:t>
      </w:r>
      <w:r>
        <w:rPr>
          <w:rFonts w:ascii="Calibri" w:eastAsia="SimSun" w:hAnsi="Calibri" w:cs="Calibri"/>
          <w:sz w:val="22"/>
          <w:lang w:eastAsia="en-GB"/>
        </w:rPr>
        <w:t>-</w:t>
      </w:r>
      <w:del w:id="1" w:author="Alisa Nechyporuk" w:date="2024-09-24T16:25:00Z" w16du:dateUtc="2024-09-24T14:25:00Z">
        <w:r w:rsidDel="005A4C20">
          <w:rPr>
            <w:rFonts w:ascii="Calibri" w:eastAsia="SimSun" w:hAnsi="Calibri" w:cs="Calibri"/>
            <w:sz w:val="22"/>
            <w:lang w:val="en-US" w:eastAsia="zh-CN"/>
          </w:rPr>
          <w:delText>X.X.X</w:delText>
        </w:r>
      </w:del>
      <w:ins w:id="2" w:author="Alisa Nechyporuk" w:date="2024-09-24T16:25:00Z" w16du:dateUtc="2024-09-24T14:25:00Z">
        <w:r>
          <w:rPr>
            <w:rFonts w:ascii="Calibri" w:eastAsia="SimSun" w:hAnsi="Calibri" w:cs="Calibri"/>
            <w:sz w:val="22"/>
            <w:lang w:val="en-US" w:eastAsia="zh-CN"/>
          </w:rPr>
          <w:t>3.1.2.3.1</w:t>
        </w:r>
      </w:ins>
    </w:p>
    <w:p w14:paraId="186A7E73" w14:textId="77777777" w:rsidR="008E1188" w:rsidRDefault="008E1188">
      <w:pPr>
        <w:tabs>
          <w:tab w:val="left" w:pos="2835"/>
        </w:tabs>
        <w:spacing w:after="120" w:line="240" w:lineRule="auto"/>
        <w:jc w:val="both"/>
        <w:rPr>
          <w:rFonts w:ascii="Calibri" w:eastAsia="SimSun" w:hAnsi="Calibri" w:cs="Calibri"/>
          <w:sz w:val="22"/>
          <w:lang w:eastAsia="en-GB"/>
        </w:rPr>
      </w:pPr>
    </w:p>
    <w:p w14:paraId="186A7E74" w14:textId="77777777" w:rsidR="008E1188" w:rsidRDefault="005A4C20">
      <w:pPr>
        <w:tabs>
          <w:tab w:val="left" w:pos="2835"/>
        </w:tabs>
        <w:spacing w:after="120" w:line="240" w:lineRule="auto"/>
        <w:jc w:val="both"/>
        <w:rPr>
          <w:rFonts w:ascii="Calibri" w:eastAsia="SimSun" w:hAnsi="Calibri" w:cs="Calibri"/>
          <w:sz w:val="22"/>
          <w:lang w:eastAsia="en-GB"/>
        </w:rPr>
      </w:pPr>
      <w:r>
        <w:rPr>
          <w:rFonts w:ascii="Calibri" w:eastAsia="SimSun" w:hAnsi="Calibri" w:cs="Calibri"/>
          <w:sz w:val="22"/>
          <w:lang w:eastAsia="en-GB"/>
        </w:rPr>
        <w:t xml:space="preserve">Input paper for the following Committee(s): </w:t>
      </w:r>
      <w:r>
        <w:rPr>
          <w:rFonts w:ascii="Calibri" w:eastAsia="SimSun" w:hAnsi="Calibri" w:cs="Calibri"/>
          <w:sz w:val="22"/>
          <w:lang w:eastAsia="en-GB"/>
        </w:rPr>
        <w:tab/>
      </w:r>
      <w:r>
        <w:rPr>
          <w:rFonts w:ascii="Calibri" w:eastAsia="SimSun" w:hAnsi="Calibri" w:cs="Calibri"/>
          <w:szCs w:val="18"/>
          <w:lang w:eastAsia="en-GB"/>
        </w:rPr>
        <w:t>check as appropriate</w:t>
      </w:r>
      <w:r>
        <w:rPr>
          <w:rFonts w:ascii="Calibri" w:eastAsia="SimSun" w:hAnsi="Calibri" w:cs="Calibri"/>
          <w:szCs w:val="18"/>
          <w:lang w:eastAsia="en-GB"/>
        </w:rPr>
        <w:tab/>
      </w:r>
      <w:r>
        <w:rPr>
          <w:rFonts w:ascii="Calibri" w:eastAsia="SimSun" w:hAnsi="Calibri" w:cs="Calibri"/>
          <w:sz w:val="22"/>
          <w:lang w:eastAsia="en-GB"/>
        </w:rPr>
        <w:tab/>
        <w:t>Purpose of paper:</w:t>
      </w:r>
    </w:p>
    <w:p w14:paraId="186A7E75" w14:textId="77777777" w:rsidR="008E1188" w:rsidRDefault="005A4C20">
      <w:pPr>
        <w:tabs>
          <w:tab w:val="left" w:pos="1843"/>
        </w:tabs>
        <w:spacing w:after="120" w:line="240" w:lineRule="auto"/>
        <w:jc w:val="both"/>
        <w:rPr>
          <w:rFonts w:ascii="Calibri" w:eastAsia="SimSun" w:hAnsi="Calibri" w:cs="Arial"/>
          <w:b/>
          <w:sz w:val="24"/>
          <w:szCs w:val="24"/>
          <w:lang w:eastAsia="en-GB"/>
        </w:rPr>
      </w:pPr>
      <w:r>
        <w:rPr>
          <w:rFonts w:ascii="Calibri" w:eastAsia="SimSun" w:hAnsi="Calibri" w:cs="Arial"/>
          <w:b/>
          <w:sz w:val="24"/>
          <w:szCs w:val="24"/>
          <w:lang w:eastAsia="en-GB"/>
        </w:rPr>
        <w:t>□</w:t>
      </w:r>
      <w:r>
        <w:rPr>
          <w:rFonts w:ascii="Calibri" w:eastAsia="SimSun" w:hAnsi="Calibri" w:cs="Arial"/>
          <w:sz w:val="24"/>
          <w:szCs w:val="24"/>
          <w:lang w:eastAsia="en-GB"/>
        </w:rPr>
        <w:t xml:space="preserve">  </w:t>
      </w:r>
      <w:r>
        <w:rPr>
          <w:rFonts w:ascii="Calibri" w:eastAsia="SimSun" w:hAnsi="Calibri" w:cs="Arial"/>
          <w:sz w:val="22"/>
          <w:lang w:eastAsia="en-GB"/>
        </w:rPr>
        <w:t>ARM</w:t>
      </w:r>
      <w:r>
        <w:rPr>
          <w:rFonts w:ascii="Calibri" w:eastAsia="SimSun" w:hAnsi="Calibri" w:cs="Arial"/>
          <w:sz w:val="22"/>
          <w:lang w:eastAsia="en-GB"/>
        </w:rPr>
        <w:tab/>
      </w:r>
      <w:r>
        <w:rPr>
          <w:rFonts w:ascii="Calibri" w:eastAsia="SimSun" w:hAnsi="Calibri" w:cs="Arial"/>
          <w:bCs/>
          <w:sz w:val="24"/>
          <w:szCs w:val="24"/>
          <w:lang w:eastAsia="zh-CN"/>
        </w:rPr>
        <w:t>X</w:t>
      </w:r>
      <w:r>
        <w:rPr>
          <w:rFonts w:ascii="Calibri" w:eastAsia="SimSun" w:hAnsi="Calibri" w:cs="Arial"/>
          <w:bCs/>
          <w:sz w:val="24"/>
          <w:szCs w:val="24"/>
          <w:lang w:eastAsia="en-GB"/>
        </w:rPr>
        <w:t xml:space="preserve"> </w:t>
      </w:r>
      <w:r>
        <w:rPr>
          <w:rFonts w:ascii="Calibri" w:eastAsia="SimSun" w:hAnsi="Calibri" w:cs="Arial"/>
          <w:sz w:val="24"/>
          <w:szCs w:val="24"/>
          <w:lang w:eastAsia="en-GB"/>
        </w:rPr>
        <w:t xml:space="preserve"> </w:t>
      </w:r>
      <w:r>
        <w:rPr>
          <w:rFonts w:ascii="Calibri" w:eastAsia="SimSun" w:hAnsi="Calibri" w:cs="Arial"/>
          <w:sz w:val="22"/>
          <w:lang w:eastAsia="en-GB"/>
        </w:rPr>
        <w:t>ENG</w:t>
      </w:r>
      <w:r>
        <w:rPr>
          <w:rFonts w:ascii="Calibri" w:eastAsia="SimSun" w:hAnsi="Calibri" w:cs="Arial"/>
          <w:sz w:val="22"/>
          <w:lang w:eastAsia="en-GB"/>
        </w:rPr>
        <w:tab/>
      </w:r>
      <w:r>
        <w:rPr>
          <w:rFonts w:ascii="Calibri" w:eastAsia="SimSun" w:hAnsi="Calibri" w:cs="Arial"/>
          <w:sz w:val="22"/>
          <w:lang w:eastAsia="en-GB"/>
        </w:rPr>
        <w:tab/>
      </w:r>
      <w:r>
        <w:rPr>
          <w:rFonts w:ascii="Calibri" w:eastAsia="SimSun" w:hAnsi="Calibri" w:cs="Arial"/>
          <w:b/>
          <w:sz w:val="24"/>
          <w:szCs w:val="24"/>
          <w:lang w:eastAsia="en-GB"/>
        </w:rPr>
        <w:t>□</w:t>
      </w:r>
      <w:r>
        <w:rPr>
          <w:rFonts w:ascii="Calibri" w:eastAsia="SimSun" w:hAnsi="Calibri" w:cs="Arial"/>
          <w:sz w:val="24"/>
          <w:szCs w:val="24"/>
          <w:lang w:eastAsia="en-GB"/>
        </w:rPr>
        <w:t xml:space="preserve">  </w:t>
      </w:r>
      <w:r>
        <w:rPr>
          <w:rFonts w:ascii="Calibri" w:eastAsia="SimSun" w:hAnsi="Calibri" w:cs="Arial"/>
          <w:sz w:val="22"/>
          <w:lang w:eastAsia="en-GB"/>
        </w:rPr>
        <w:t>PAP</w:t>
      </w:r>
      <w:r>
        <w:rPr>
          <w:rFonts w:ascii="Calibri" w:eastAsia="SimSun" w:hAnsi="Calibri" w:cs="Arial"/>
          <w:sz w:val="24"/>
          <w:szCs w:val="24"/>
          <w:lang w:eastAsia="en-GB"/>
        </w:rPr>
        <w:tab/>
      </w:r>
      <w:r>
        <w:rPr>
          <w:rFonts w:ascii="Calibri" w:eastAsia="SimSun" w:hAnsi="Calibri" w:cs="Arial"/>
          <w:sz w:val="24"/>
          <w:szCs w:val="24"/>
          <w:lang w:eastAsia="en-GB"/>
        </w:rPr>
        <w:tab/>
      </w:r>
      <w:r>
        <w:rPr>
          <w:rFonts w:ascii="Calibri" w:eastAsia="SimSun" w:hAnsi="Calibri" w:cs="Arial"/>
          <w:sz w:val="24"/>
          <w:szCs w:val="24"/>
          <w:lang w:eastAsia="en-GB"/>
        </w:rPr>
        <w:tab/>
      </w:r>
      <w:r>
        <w:rPr>
          <w:rFonts w:ascii="Calibri" w:eastAsia="SimSun" w:hAnsi="Calibri" w:cs="Arial"/>
          <w:sz w:val="24"/>
          <w:szCs w:val="24"/>
          <w:lang w:eastAsia="en-GB"/>
        </w:rPr>
        <w:tab/>
      </w:r>
      <w:r>
        <w:rPr>
          <w:rFonts w:ascii="Calibri" w:eastAsia="SimSun" w:hAnsi="Calibri" w:cs="Arial"/>
          <w:sz w:val="24"/>
          <w:szCs w:val="24"/>
          <w:lang w:eastAsia="en-GB"/>
        </w:rPr>
        <w:tab/>
      </w:r>
      <w:r>
        <w:rPr>
          <w:rFonts w:ascii="Calibri" w:eastAsia="SimSun" w:hAnsi="Calibri" w:cs="Arial"/>
          <w:sz w:val="22"/>
          <w:lang w:eastAsia="en-GB"/>
        </w:rPr>
        <w:t>X</w:t>
      </w:r>
      <w:r>
        <w:rPr>
          <w:rFonts w:ascii="Calibri" w:eastAsia="SimSun" w:hAnsi="Calibri" w:cs="Arial"/>
          <w:sz w:val="24"/>
          <w:szCs w:val="24"/>
          <w:lang w:eastAsia="en-GB"/>
        </w:rPr>
        <w:t xml:space="preserve">  Input</w:t>
      </w:r>
    </w:p>
    <w:p w14:paraId="186A7E76" w14:textId="77777777" w:rsidR="008E1188" w:rsidRDefault="005A4C20">
      <w:pPr>
        <w:tabs>
          <w:tab w:val="left" w:pos="1843"/>
        </w:tabs>
        <w:spacing w:after="120" w:line="240" w:lineRule="auto"/>
        <w:jc w:val="both"/>
        <w:rPr>
          <w:rFonts w:ascii="Calibri" w:eastAsia="SimSun" w:hAnsi="Calibri" w:cs="Calibri"/>
          <w:sz w:val="22"/>
          <w:lang w:eastAsia="en-GB"/>
        </w:rPr>
      </w:pPr>
      <w:r>
        <w:rPr>
          <w:rFonts w:ascii="Calibri" w:eastAsia="SimSun" w:hAnsi="Calibri" w:cs="Arial"/>
          <w:b/>
          <w:sz w:val="24"/>
          <w:szCs w:val="24"/>
          <w:lang w:eastAsia="en-GB"/>
        </w:rPr>
        <w:t>□</w:t>
      </w:r>
      <w:r>
        <w:rPr>
          <w:rFonts w:ascii="Calibri" w:eastAsia="SimSun" w:hAnsi="Calibri" w:cs="Arial"/>
          <w:sz w:val="24"/>
          <w:szCs w:val="24"/>
          <w:lang w:eastAsia="en-GB"/>
        </w:rPr>
        <w:t xml:space="preserve"> </w:t>
      </w:r>
      <w:r>
        <w:rPr>
          <w:rFonts w:ascii="Calibri" w:eastAsia="SimSun" w:hAnsi="Calibri" w:cs="Arial"/>
          <w:sz w:val="22"/>
          <w:lang w:eastAsia="en-GB"/>
        </w:rPr>
        <w:t>ENAV</w:t>
      </w:r>
      <w:r>
        <w:rPr>
          <w:rFonts w:ascii="Calibri" w:eastAsia="SimSun" w:hAnsi="Calibri" w:cs="Arial"/>
          <w:b/>
          <w:sz w:val="24"/>
          <w:szCs w:val="24"/>
          <w:lang w:eastAsia="en-GB"/>
        </w:rPr>
        <w:tab/>
        <w:t>□</w:t>
      </w:r>
      <w:r>
        <w:rPr>
          <w:rFonts w:ascii="Calibri" w:eastAsia="SimSun" w:hAnsi="Calibri" w:cs="Arial"/>
          <w:sz w:val="24"/>
          <w:szCs w:val="24"/>
          <w:lang w:eastAsia="en-GB"/>
        </w:rPr>
        <w:t xml:space="preserve">  </w:t>
      </w:r>
      <w:r>
        <w:rPr>
          <w:rFonts w:ascii="Calibri" w:eastAsia="SimSun" w:hAnsi="Calibri" w:cs="Arial"/>
          <w:sz w:val="22"/>
          <w:lang w:eastAsia="en-GB"/>
        </w:rPr>
        <w:t>VTS</w:t>
      </w:r>
      <w:r>
        <w:rPr>
          <w:rFonts w:ascii="Calibri" w:eastAsia="SimSun" w:hAnsi="Calibri" w:cs="Arial"/>
          <w:sz w:val="24"/>
          <w:szCs w:val="24"/>
          <w:lang w:eastAsia="en-GB"/>
        </w:rPr>
        <w:tab/>
      </w:r>
      <w:r>
        <w:rPr>
          <w:rFonts w:ascii="Calibri" w:eastAsia="SimSun" w:hAnsi="Calibri" w:cs="Arial"/>
          <w:sz w:val="24"/>
          <w:szCs w:val="24"/>
          <w:lang w:eastAsia="en-GB"/>
        </w:rPr>
        <w:tab/>
      </w:r>
      <w:r>
        <w:rPr>
          <w:rFonts w:ascii="Calibri" w:eastAsia="SimSun" w:hAnsi="Calibri" w:cs="Arial"/>
          <w:sz w:val="24"/>
          <w:szCs w:val="24"/>
          <w:lang w:eastAsia="en-GB"/>
        </w:rPr>
        <w:tab/>
      </w:r>
      <w:r>
        <w:rPr>
          <w:rFonts w:ascii="Calibri" w:eastAsia="SimSun" w:hAnsi="Calibri" w:cs="Arial"/>
          <w:sz w:val="24"/>
          <w:szCs w:val="24"/>
          <w:lang w:eastAsia="en-GB"/>
        </w:rPr>
        <w:tab/>
      </w:r>
      <w:r>
        <w:rPr>
          <w:rFonts w:ascii="Calibri" w:eastAsia="SimSun" w:hAnsi="Calibri" w:cs="Arial"/>
          <w:sz w:val="24"/>
          <w:szCs w:val="24"/>
          <w:lang w:eastAsia="en-GB"/>
        </w:rPr>
        <w:tab/>
      </w:r>
      <w:r>
        <w:rPr>
          <w:rFonts w:ascii="Calibri" w:eastAsia="SimSun" w:hAnsi="Calibri" w:cs="Arial"/>
          <w:sz w:val="24"/>
          <w:szCs w:val="24"/>
          <w:lang w:eastAsia="en-GB"/>
        </w:rPr>
        <w:tab/>
      </w:r>
      <w:r>
        <w:rPr>
          <w:rFonts w:ascii="Calibri" w:eastAsia="SimSun" w:hAnsi="Calibri" w:cs="Arial"/>
          <w:sz w:val="24"/>
          <w:szCs w:val="24"/>
          <w:lang w:eastAsia="en-GB"/>
        </w:rPr>
        <w:tab/>
      </w:r>
      <w:r>
        <w:rPr>
          <w:rFonts w:ascii="Calibri" w:eastAsia="SimSun" w:hAnsi="Calibri" w:cs="Arial"/>
          <w:b/>
          <w:sz w:val="24"/>
          <w:szCs w:val="24"/>
          <w:lang w:eastAsia="en-GB"/>
        </w:rPr>
        <w:t>□</w:t>
      </w:r>
      <w:r>
        <w:rPr>
          <w:rFonts w:ascii="Calibri" w:eastAsia="SimSun" w:hAnsi="Calibri" w:cs="Arial"/>
          <w:sz w:val="24"/>
          <w:szCs w:val="24"/>
          <w:lang w:eastAsia="en-GB"/>
        </w:rPr>
        <w:t xml:space="preserve">  Information</w:t>
      </w:r>
    </w:p>
    <w:p w14:paraId="186A7E77" w14:textId="77777777" w:rsidR="008E1188" w:rsidRDefault="008E1188">
      <w:pPr>
        <w:tabs>
          <w:tab w:val="left" w:pos="2835"/>
        </w:tabs>
        <w:spacing w:after="120" w:line="240" w:lineRule="auto"/>
        <w:jc w:val="both"/>
        <w:rPr>
          <w:rFonts w:ascii="Calibri" w:eastAsia="SimSun" w:hAnsi="Calibri" w:cs="Calibri"/>
          <w:sz w:val="22"/>
          <w:lang w:eastAsia="en-GB"/>
        </w:rPr>
      </w:pPr>
    </w:p>
    <w:p w14:paraId="186A7E78" w14:textId="77777777" w:rsidR="008E1188" w:rsidRDefault="005A4C20">
      <w:pPr>
        <w:tabs>
          <w:tab w:val="left" w:pos="2835"/>
        </w:tabs>
        <w:spacing w:after="120" w:line="240" w:lineRule="auto"/>
        <w:jc w:val="both"/>
        <w:rPr>
          <w:rFonts w:ascii="Calibri" w:eastAsia="SimSun" w:hAnsi="Calibri" w:cs="Calibri"/>
          <w:sz w:val="22"/>
          <w:lang w:eastAsia="en-GB"/>
        </w:rPr>
      </w:pPr>
      <w:r>
        <w:rPr>
          <w:rFonts w:ascii="Calibri" w:eastAsia="SimSun" w:hAnsi="Calibri" w:cs="Calibri"/>
          <w:sz w:val="22"/>
          <w:lang w:eastAsia="en-GB"/>
        </w:rPr>
        <w:t xml:space="preserve">Agenda item </w:t>
      </w:r>
      <w:r>
        <w:rPr>
          <w:rFonts w:ascii="Calibri" w:eastAsia="SimSun" w:hAnsi="Calibri" w:cs="Arial"/>
          <w:sz w:val="16"/>
          <w:vertAlign w:val="superscript"/>
          <w:lang w:eastAsia="en-GB"/>
        </w:rPr>
        <w:footnoteReference w:id="2"/>
      </w:r>
      <w:r>
        <w:rPr>
          <w:rFonts w:ascii="Calibri" w:eastAsia="SimSun" w:hAnsi="Calibri" w:cs="Calibri"/>
          <w:sz w:val="22"/>
          <w:lang w:eastAsia="en-GB"/>
        </w:rPr>
        <w:tab/>
      </w:r>
      <w:r>
        <w:rPr>
          <w:rFonts w:ascii="Calibri" w:eastAsia="SimSun" w:hAnsi="Calibri" w:cs="Calibri"/>
          <w:sz w:val="22"/>
          <w:lang w:eastAsia="en-GB"/>
        </w:rPr>
        <w:tab/>
      </w:r>
      <w:r>
        <w:rPr>
          <w:rFonts w:ascii="Calibri" w:eastAsia="SimSun" w:hAnsi="Calibri" w:cs="Calibri"/>
          <w:sz w:val="22"/>
          <w:lang w:eastAsia="zh-CN"/>
        </w:rPr>
        <w:t xml:space="preserve"> </w:t>
      </w:r>
    </w:p>
    <w:p w14:paraId="186A7E79" w14:textId="77777777" w:rsidR="008E1188" w:rsidRDefault="005A4C20">
      <w:pPr>
        <w:tabs>
          <w:tab w:val="left" w:pos="2835"/>
        </w:tabs>
        <w:spacing w:after="120" w:line="240" w:lineRule="auto"/>
        <w:jc w:val="both"/>
        <w:rPr>
          <w:rFonts w:ascii="Calibri" w:eastAsia="SimSun" w:hAnsi="Calibri" w:cs="Calibri"/>
          <w:sz w:val="22"/>
          <w:lang w:eastAsia="en-GB"/>
        </w:rPr>
      </w:pPr>
      <w:r>
        <w:rPr>
          <w:rFonts w:ascii="Calibri" w:eastAsia="SimSun" w:hAnsi="Calibri" w:cs="Calibri"/>
          <w:sz w:val="22"/>
          <w:lang w:eastAsia="en-GB"/>
        </w:rPr>
        <w:t xml:space="preserve">Technical Domain / Task Number </w:t>
      </w:r>
      <w:r>
        <w:rPr>
          <w:rFonts w:ascii="Calibri" w:eastAsia="SimSun" w:hAnsi="Calibri" w:cs="Calibri"/>
          <w:sz w:val="22"/>
          <w:vertAlign w:val="superscript"/>
          <w:lang w:eastAsia="en-GB"/>
        </w:rPr>
        <w:t>2</w:t>
      </w:r>
      <w:r>
        <w:rPr>
          <w:rFonts w:ascii="Calibri" w:eastAsia="SimSun" w:hAnsi="Calibri" w:cs="Calibri"/>
          <w:sz w:val="22"/>
          <w:lang w:eastAsia="en-GB"/>
        </w:rPr>
        <w:tab/>
        <w:t>…………………………………</w:t>
      </w:r>
    </w:p>
    <w:p w14:paraId="186A7E7A" w14:textId="77777777" w:rsidR="008E1188" w:rsidRDefault="005A4C20">
      <w:pPr>
        <w:spacing w:after="120" w:line="240" w:lineRule="auto"/>
        <w:jc w:val="both"/>
        <w:rPr>
          <w:rFonts w:ascii="Times New Roman" w:eastAsia="SimSun" w:hAnsi="Times New Roman" w:cs="Times New Roman"/>
          <w:color w:val="000000"/>
          <w:sz w:val="22"/>
          <w:lang w:eastAsia="zh-CN"/>
        </w:rPr>
      </w:pPr>
      <w:r>
        <w:rPr>
          <w:rFonts w:ascii="Calibri" w:eastAsia="SimSun" w:hAnsi="Calibri" w:cs="Calibri"/>
          <w:sz w:val="22"/>
          <w:lang w:eastAsia="en-GB"/>
        </w:rPr>
        <w:t>Author(s) / Submitter(s)</w:t>
      </w:r>
      <w:r>
        <w:rPr>
          <w:rFonts w:ascii="Calibri" w:eastAsia="SimSun" w:hAnsi="Calibri" w:cs="Calibri"/>
          <w:sz w:val="22"/>
          <w:lang w:eastAsia="en-GB"/>
        </w:rPr>
        <w:tab/>
      </w:r>
      <w:r>
        <w:rPr>
          <w:rFonts w:ascii="Calibri" w:eastAsia="SimSun" w:hAnsi="Calibri" w:cs="Calibri"/>
          <w:sz w:val="22"/>
          <w:lang w:eastAsia="en-GB"/>
        </w:rPr>
        <w:tab/>
      </w:r>
      <w:r>
        <w:rPr>
          <w:rFonts w:ascii="Calibri" w:eastAsia="SimSun" w:hAnsi="Calibri" w:cs="Calibri"/>
          <w:sz w:val="22"/>
          <w:lang w:eastAsia="en-GB"/>
        </w:rPr>
        <w:tab/>
      </w:r>
      <w:r>
        <w:rPr>
          <w:rFonts w:ascii="Calibri" w:eastAsia="SimSun" w:hAnsi="Calibri" w:cs="Calibri"/>
          <w:color w:val="000000"/>
          <w:sz w:val="22"/>
          <w:lang w:eastAsia="zh-CN"/>
        </w:rPr>
        <w:t>China MSA</w:t>
      </w:r>
    </w:p>
    <w:p w14:paraId="186A7E7B" w14:textId="77777777" w:rsidR="008E1188" w:rsidRDefault="008E1188">
      <w:pPr>
        <w:tabs>
          <w:tab w:val="left" w:pos="2835"/>
        </w:tabs>
        <w:spacing w:after="120" w:line="240" w:lineRule="auto"/>
        <w:jc w:val="both"/>
        <w:rPr>
          <w:rFonts w:ascii="Calibri" w:eastAsia="SimSun" w:hAnsi="Calibri" w:cs="Calibri"/>
          <w:sz w:val="22"/>
          <w:lang w:eastAsia="en-GB"/>
        </w:rPr>
      </w:pPr>
    </w:p>
    <w:p w14:paraId="186A7E7C" w14:textId="77777777" w:rsidR="008E1188" w:rsidRDefault="005A4C20">
      <w:pPr>
        <w:pStyle w:val="Title"/>
        <w:rPr>
          <w:rFonts w:ascii="Calibri" w:hAnsi="Calibri"/>
          <w:color w:val="0070C0"/>
          <w:lang w:val="en-US" w:eastAsia="zh-CN"/>
        </w:rPr>
      </w:pPr>
      <w:bookmarkStart w:id="3" w:name="_Toc176183358"/>
      <w:bookmarkStart w:id="4" w:name="_Toc176183881"/>
      <w:r>
        <w:rPr>
          <w:rFonts w:ascii="Calibri" w:hAnsi="Calibri"/>
          <w:color w:val="0070C0"/>
          <w:lang w:val="en-US" w:eastAsia="zh-CN"/>
        </w:rPr>
        <w:t xml:space="preserve">Working Draft of Guideline on </w:t>
      </w:r>
      <w:bookmarkStart w:id="5" w:name="OLE_LINK1"/>
      <w:r>
        <w:rPr>
          <w:rFonts w:ascii="Calibri" w:hAnsi="Calibri" w:hint="eastAsia"/>
          <w:color w:val="0070C0"/>
          <w:lang w:val="en-US" w:eastAsia="zh-CN"/>
        </w:rPr>
        <w:t>GNSS Satellite-based Precise Point Positioning (PPP) Maritime Service</w:t>
      </w:r>
      <w:bookmarkEnd w:id="3"/>
      <w:bookmarkEnd w:id="4"/>
      <w:r>
        <w:rPr>
          <w:rFonts w:ascii="Calibri" w:hAnsi="Calibri" w:hint="eastAsia"/>
          <w:color w:val="0070C0"/>
          <w:lang w:val="en-US" w:eastAsia="zh-CN"/>
        </w:rPr>
        <w:t xml:space="preserve"> </w:t>
      </w:r>
      <w:bookmarkEnd w:id="5"/>
    </w:p>
    <w:p w14:paraId="186A7E7D" w14:textId="77777777" w:rsidR="008E1188" w:rsidRDefault="005A4C20">
      <w:pPr>
        <w:keepNext/>
        <w:numPr>
          <w:ilvl w:val="0"/>
          <w:numId w:val="20"/>
        </w:numPr>
        <w:spacing w:before="240" w:after="240" w:line="240" w:lineRule="auto"/>
        <w:outlineLvl w:val="0"/>
        <w:rPr>
          <w:rFonts w:ascii="Calibri" w:eastAsia="SimSun" w:hAnsi="Calibri" w:cs="Calibri"/>
          <w:b/>
          <w:caps/>
          <w:color w:val="0070C0"/>
          <w:kern w:val="28"/>
          <w:sz w:val="24"/>
          <w:lang w:val="en-US" w:eastAsia="zh-CN"/>
        </w:rPr>
      </w:pPr>
      <w:r>
        <w:rPr>
          <w:rFonts w:ascii="Calibri" w:eastAsia="SimSun" w:hAnsi="Calibri" w:cs="Calibri"/>
          <w:b/>
          <w:caps/>
          <w:color w:val="0070C0"/>
          <w:kern w:val="28"/>
          <w:sz w:val="24"/>
          <w:lang w:val="en-US" w:eastAsia="zh-CN"/>
        </w:rPr>
        <w:t>ABSTRACT</w:t>
      </w:r>
    </w:p>
    <w:p w14:paraId="186A7E7E" w14:textId="77777777" w:rsidR="008E1188" w:rsidRDefault="005A4C20">
      <w:pPr>
        <w:spacing w:after="120" w:line="240" w:lineRule="auto"/>
        <w:jc w:val="both"/>
        <w:rPr>
          <w:rFonts w:ascii="Calibri" w:eastAsia="SimSun" w:hAnsi="Calibri" w:cs="Calibri"/>
          <w:sz w:val="22"/>
          <w:lang w:val="en-US" w:eastAsia="zh-CN"/>
        </w:rPr>
      </w:pPr>
      <w:r>
        <w:rPr>
          <w:rFonts w:ascii="Calibri" w:eastAsia="SimSun" w:hAnsi="Calibri" w:cs="Calibri"/>
          <w:sz w:val="22"/>
          <w:lang w:val="en-US" w:eastAsia="zh-CN"/>
        </w:rPr>
        <w:t xml:space="preserve">Based on the discussion at ENG 18 meeting and the feedback from the offline communication group, China MSA has revised the working draft of Guideline on </w:t>
      </w:r>
      <w:r>
        <w:rPr>
          <w:rFonts w:ascii="Calibri" w:eastAsia="SimSun" w:hAnsi="Calibri" w:cs="Calibri" w:hint="eastAsia"/>
          <w:sz w:val="22"/>
          <w:lang w:val="en-US" w:eastAsia="zh-CN"/>
        </w:rPr>
        <w:t>GNSS Satellite-based Precise Point Positioning (PPP) Maritime Service</w:t>
      </w:r>
      <w:r>
        <w:rPr>
          <w:rFonts w:ascii="Calibri" w:eastAsia="SimSun" w:hAnsi="Calibri" w:cs="Calibri"/>
          <w:sz w:val="22"/>
          <w:lang w:val="en-US" w:eastAsia="zh-CN"/>
        </w:rPr>
        <w:t xml:space="preserve"> for further consideration under E</w:t>
      </w:r>
      <w:r>
        <w:rPr>
          <w:rFonts w:ascii="Calibri" w:eastAsia="SimSun" w:hAnsi="Calibri" w:cs="Calibri" w:hint="eastAsia"/>
          <w:sz w:val="22"/>
          <w:lang w:val="en-US" w:eastAsia="zh-CN"/>
        </w:rPr>
        <w:t>NG 19</w:t>
      </w:r>
      <w:r>
        <w:rPr>
          <w:rFonts w:ascii="Calibri" w:eastAsia="SimSun" w:hAnsi="Calibri" w:cs="Calibri"/>
          <w:sz w:val="22"/>
          <w:lang w:val="en-US" w:eastAsia="zh-CN"/>
        </w:rPr>
        <w:t>.</w:t>
      </w:r>
    </w:p>
    <w:p w14:paraId="186A7E7F" w14:textId="77777777" w:rsidR="008E1188" w:rsidRDefault="005A4C20">
      <w:pPr>
        <w:keepNext/>
        <w:numPr>
          <w:ilvl w:val="1"/>
          <w:numId w:val="20"/>
        </w:numPr>
        <w:tabs>
          <w:tab w:val="left" w:pos="567"/>
        </w:tabs>
        <w:spacing w:before="120" w:after="120" w:line="240" w:lineRule="auto"/>
        <w:outlineLvl w:val="1"/>
        <w:rPr>
          <w:rFonts w:ascii="Calibri" w:eastAsia="SimSun" w:hAnsi="Calibri" w:cs="Calibri"/>
          <w:b/>
          <w:color w:val="0070C0"/>
          <w:kern w:val="28"/>
          <w:sz w:val="24"/>
          <w:szCs w:val="24"/>
          <w:lang w:val="en-US" w:eastAsia="zh-CN"/>
        </w:rPr>
      </w:pPr>
      <w:r>
        <w:rPr>
          <w:rFonts w:ascii="Calibri" w:eastAsia="SimSun" w:hAnsi="Calibri" w:cs="Calibri"/>
          <w:b/>
          <w:color w:val="0070C0"/>
          <w:kern w:val="28"/>
          <w:sz w:val="24"/>
          <w:szCs w:val="24"/>
          <w:lang w:val="en-US" w:eastAsia="zh-CN"/>
        </w:rPr>
        <w:t>PURPOSE</w:t>
      </w:r>
    </w:p>
    <w:p w14:paraId="186A7E80" w14:textId="77777777" w:rsidR="008E1188" w:rsidRDefault="005A4C20">
      <w:pPr>
        <w:spacing w:after="120" w:line="240" w:lineRule="auto"/>
        <w:jc w:val="both"/>
        <w:rPr>
          <w:rFonts w:ascii="Calibri" w:eastAsia="SimSun" w:hAnsi="Calibri" w:cs="Calibri"/>
          <w:sz w:val="22"/>
          <w:lang w:val="en-US" w:eastAsia="zh-CN"/>
        </w:rPr>
      </w:pPr>
      <w:r>
        <w:rPr>
          <w:rFonts w:ascii="Calibri" w:eastAsia="SimSun" w:hAnsi="Calibri" w:cs="Calibri"/>
          <w:sz w:val="22"/>
          <w:lang w:eastAsia="en-GB"/>
        </w:rPr>
        <w:t>The purpose of this document is</w:t>
      </w:r>
      <w:r>
        <w:rPr>
          <w:rFonts w:ascii="Calibri" w:eastAsia="SimSun" w:hAnsi="Calibri" w:cs="Calibri"/>
          <w:sz w:val="22"/>
          <w:lang w:eastAsia="zh-CN"/>
        </w:rPr>
        <w:t xml:space="preserve"> </w:t>
      </w:r>
      <w:r>
        <w:rPr>
          <w:rFonts w:ascii="Calibri" w:eastAsia="SimSun" w:hAnsi="Calibri" w:cs="Calibri"/>
          <w:sz w:val="22"/>
          <w:lang w:eastAsia="en-GB"/>
        </w:rPr>
        <w:t>to propose a working draft of guideline on</w:t>
      </w:r>
      <w:r>
        <w:rPr>
          <w:rFonts w:ascii="Calibri" w:eastAsia="SimSun" w:hAnsi="Calibri" w:cs="Calibri"/>
          <w:sz w:val="22"/>
          <w:lang w:val="en-US" w:eastAsia="zh-CN"/>
        </w:rPr>
        <w:t xml:space="preserve"> </w:t>
      </w:r>
      <w:r>
        <w:rPr>
          <w:rFonts w:ascii="Calibri" w:eastAsia="SimSun" w:hAnsi="Calibri" w:cs="Calibri" w:hint="eastAsia"/>
          <w:sz w:val="22"/>
          <w:lang w:val="en-US" w:eastAsia="zh-CN"/>
        </w:rPr>
        <w:t>GNSS Satellite-based Precise Point Positioning (PPP) Maritime Service</w:t>
      </w:r>
      <w:r>
        <w:rPr>
          <w:rFonts w:ascii="Calibri" w:eastAsia="SimSun" w:hAnsi="Calibri" w:cs="Calibri"/>
          <w:sz w:val="22"/>
          <w:lang w:val="en-US" w:eastAsia="zh-CN"/>
        </w:rPr>
        <w:t xml:space="preserve">. It </w:t>
      </w:r>
      <w:r>
        <w:rPr>
          <w:rFonts w:ascii="Calibri" w:eastAsia="SimSun" w:hAnsi="Calibri" w:cs="Calibri"/>
          <w:sz w:val="22"/>
          <w:lang w:eastAsia="en-GB"/>
        </w:rPr>
        <w:t>provides a</w:t>
      </w:r>
      <w:r>
        <w:rPr>
          <w:rFonts w:ascii="Calibri" w:eastAsia="SimSun" w:hAnsi="Calibri" w:cs="Calibri" w:hint="eastAsia"/>
          <w:sz w:val="22"/>
          <w:lang w:eastAsia="zh-CN"/>
        </w:rPr>
        <w:t xml:space="preserve">n introduction of the GNSS Satellite-based PPP </w:t>
      </w:r>
      <w:proofErr w:type="gramStart"/>
      <w:r>
        <w:rPr>
          <w:rFonts w:ascii="Calibri" w:eastAsia="SimSun" w:hAnsi="Calibri" w:cs="Calibri" w:hint="eastAsia"/>
          <w:sz w:val="22"/>
          <w:lang w:eastAsia="zh-CN"/>
        </w:rPr>
        <w:t>service, and</w:t>
      </w:r>
      <w:proofErr w:type="gramEnd"/>
      <w:r>
        <w:rPr>
          <w:rFonts w:ascii="Calibri" w:eastAsia="SimSun" w:hAnsi="Calibri" w:cs="Calibri" w:hint="eastAsia"/>
          <w:sz w:val="22"/>
          <w:lang w:eastAsia="zh-CN"/>
        </w:rPr>
        <w:t xml:space="preserve"> describes the </w:t>
      </w:r>
      <w:r>
        <w:rPr>
          <w:rFonts w:ascii="Calibri" w:eastAsia="SimSun" w:hAnsi="Calibri" w:cs="Calibri" w:hint="eastAsia"/>
          <w:sz w:val="22"/>
          <w:lang w:eastAsia="zh-CN"/>
        </w:rPr>
        <w:t>service parameters to characterize GNSS satellite-based PPP service for maritime use,</w:t>
      </w:r>
      <w:r>
        <w:rPr>
          <w:rFonts w:ascii="Calibri" w:eastAsia="SimSun" w:hAnsi="Calibri" w:cs="Calibri"/>
          <w:sz w:val="22"/>
          <w:lang w:val="en-US" w:eastAsia="zh-CN"/>
        </w:rPr>
        <w:t xml:space="preserve"> and gives suggestions on the </w:t>
      </w:r>
      <w:r>
        <w:rPr>
          <w:rFonts w:ascii="Calibri" w:eastAsia="SimSun" w:hAnsi="Calibri" w:cs="Calibri" w:hint="eastAsia"/>
          <w:sz w:val="22"/>
          <w:lang w:val="en-US" w:eastAsia="zh-CN"/>
        </w:rPr>
        <w:t>GNSS satellite-based maritime application scheme.</w:t>
      </w:r>
    </w:p>
    <w:p w14:paraId="186A7E81" w14:textId="77777777" w:rsidR="008E1188" w:rsidRDefault="005A4C20">
      <w:pPr>
        <w:keepNext/>
        <w:numPr>
          <w:ilvl w:val="0"/>
          <w:numId w:val="20"/>
        </w:numPr>
        <w:spacing w:before="240" w:after="240" w:line="240" w:lineRule="auto"/>
        <w:outlineLvl w:val="0"/>
        <w:rPr>
          <w:rFonts w:ascii="Calibri" w:eastAsia="SimSun" w:hAnsi="Calibri" w:cs="Calibri"/>
          <w:b/>
          <w:caps/>
          <w:color w:val="0070C0"/>
          <w:kern w:val="28"/>
          <w:sz w:val="24"/>
          <w:lang w:val="en-US" w:eastAsia="zh-CN"/>
        </w:rPr>
      </w:pPr>
      <w:r>
        <w:rPr>
          <w:rFonts w:ascii="Calibri" w:eastAsia="SimSun" w:hAnsi="Calibri" w:cs="Calibri"/>
          <w:b/>
          <w:caps/>
          <w:color w:val="0070C0"/>
          <w:kern w:val="28"/>
          <w:sz w:val="24"/>
          <w:lang w:val="en-US" w:eastAsia="zh-CN"/>
        </w:rPr>
        <w:t>BACKGROUND</w:t>
      </w:r>
    </w:p>
    <w:p w14:paraId="186A7E82" w14:textId="77777777" w:rsidR="008E1188" w:rsidRDefault="005A4C20">
      <w:pPr>
        <w:spacing w:after="120" w:line="240" w:lineRule="auto"/>
        <w:jc w:val="both"/>
        <w:rPr>
          <w:rFonts w:ascii="Calibri" w:eastAsia="SimSun" w:hAnsi="Calibri" w:cs="Calibri"/>
          <w:sz w:val="22"/>
          <w:lang w:val="en-US" w:eastAsia="zh-CN"/>
        </w:rPr>
      </w:pPr>
      <w:r>
        <w:rPr>
          <w:rFonts w:ascii="Calibri" w:eastAsia="SimSun" w:hAnsi="Calibri" w:cs="Calibri"/>
          <w:sz w:val="22"/>
          <w:lang w:eastAsia="en-GB"/>
        </w:rPr>
        <w:t>At E</w:t>
      </w:r>
      <w:r>
        <w:rPr>
          <w:rFonts w:ascii="Calibri" w:eastAsia="SimSun" w:hAnsi="Calibri" w:cs="Calibri" w:hint="eastAsia"/>
          <w:sz w:val="22"/>
          <w:lang w:eastAsia="zh-CN"/>
        </w:rPr>
        <w:t>NG 17</w:t>
      </w:r>
      <w:r>
        <w:rPr>
          <w:rFonts w:ascii="Calibri" w:eastAsia="SimSun" w:hAnsi="Calibri" w:cs="Calibri"/>
          <w:sz w:val="22"/>
          <w:lang w:eastAsia="en-GB"/>
        </w:rPr>
        <w:t xml:space="preserve">, </w:t>
      </w:r>
      <w:r>
        <w:rPr>
          <w:rFonts w:ascii="Calibri" w:eastAsia="SimSun" w:hAnsi="Calibri" w:cs="Calibri"/>
          <w:sz w:val="22"/>
          <w:lang w:val="en-US" w:eastAsia="zh-CN"/>
        </w:rPr>
        <w:t>China MSA</w:t>
      </w:r>
      <w:r>
        <w:rPr>
          <w:rFonts w:ascii="Calibri" w:eastAsia="SimSun" w:hAnsi="Calibri" w:cs="Calibri"/>
          <w:sz w:val="22"/>
          <w:lang w:eastAsia="en-GB"/>
        </w:rPr>
        <w:t xml:space="preserve"> proposed</w:t>
      </w:r>
      <w:r>
        <w:rPr>
          <w:rFonts w:ascii="Calibri" w:eastAsia="SimSun" w:hAnsi="Calibri" w:cs="Calibri"/>
          <w:sz w:val="22"/>
          <w:lang w:val="en-US" w:eastAsia="zh-CN"/>
        </w:rPr>
        <w:t xml:space="preserve"> </w:t>
      </w:r>
      <w:r>
        <w:rPr>
          <w:rFonts w:ascii="Calibri" w:eastAsia="SimSun" w:hAnsi="Calibri" w:cs="Calibri"/>
          <w:sz w:val="22"/>
          <w:lang w:eastAsia="en-GB"/>
        </w:rPr>
        <w:t xml:space="preserve">a new work item of development of guideline on </w:t>
      </w:r>
      <w:r>
        <w:rPr>
          <w:rFonts w:ascii="Calibri" w:eastAsia="SimSun" w:hAnsi="Calibri" w:cs="Calibri" w:hint="eastAsia"/>
          <w:sz w:val="22"/>
          <w:lang w:val="en-US" w:eastAsia="zh-CN"/>
        </w:rPr>
        <w:t>GNSS Satellite-based Precise Point Positioning (PPP) Maritime Service</w:t>
      </w:r>
      <w:r>
        <w:rPr>
          <w:rFonts w:ascii="Calibri" w:eastAsia="SimSun" w:hAnsi="Calibri" w:cs="Calibri"/>
          <w:sz w:val="22"/>
          <w:lang w:eastAsia="en-GB"/>
        </w:rPr>
        <w:t xml:space="preserve"> </w:t>
      </w:r>
      <w:r>
        <w:rPr>
          <w:rFonts w:ascii="Calibri" w:eastAsia="SimSun" w:hAnsi="Calibri" w:cs="Calibri" w:hint="eastAsia"/>
          <w:sz w:val="22"/>
          <w:lang w:eastAsia="zh-CN"/>
        </w:rPr>
        <w:t xml:space="preserve"> </w:t>
      </w:r>
      <w:r>
        <w:rPr>
          <w:rFonts w:ascii="Calibri" w:eastAsia="SimSun" w:hAnsi="Calibri" w:cs="Calibri"/>
          <w:sz w:val="22"/>
          <w:lang w:val="en-US" w:eastAsia="zh-CN"/>
        </w:rPr>
        <w:t xml:space="preserve"> and the IALA Council in mid-December 202</w:t>
      </w:r>
      <w:r>
        <w:rPr>
          <w:rFonts w:ascii="Calibri" w:eastAsia="SimSun" w:hAnsi="Calibri" w:cs="Calibri" w:hint="eastAsia"/>
          <w:sz w:val="22"/>
          <w:lang w:val="en-US" w:eastAsia="zh-CN"/>
        </w:rPr>
        <w:t>3</w:t>
      </w:r>
      <w:r>
        <w:rPr>
          <w:rFonts w:ascii="Calibri" w:eastAsia="SimSun" w:hAnsi="Calibri" w:cs="Calibri"/>
          <w:sz w:val="22"/>
          <w:lang w:val="en-US" w:eastAsia="zh-CN"/>
        </w:rPr>
        <w:t xml:space="preserve"> approved to add this new work item </w:t>
      </w:r>
      <w:r>
        <w:rPr>
          <w:rFonts w:ascii="Calibri" w:eastAsia="SimSun" w:hAnsi="Calibri" w:cs="Calibri"/>
          <w:sz w:val="22"/>
          <w:lang w:eastAsia="en-GB"/>
        </w:rPr>
        <w:t>for work programme 20</w:t>
      </w:r>
      <w:r>
        <w:rPr>
          <w:rFonts w:ascii="Calibri" w:eastAsia="SimSun" w:hAnsi="Calibri" w:cs="Calibri" w:hint="eastAsia"/>
          <w:sz w:val="22"/>
          <w:lang w:eastAsia="zh-CN"/>
        </w:rPr>
        <w:t>23</w:t>
      </w:r>
      <w:r>
        <w:rPr>
          <w:rFonts w:ascii="Calibri" w:eastAsia="SimSun" w:hAnsi="Calibri" w:cs="Calibri"/>
          <w:sz w:val="22"/>
          <w:lang w:eastAsia="en-GB"/>
        </w:rPr>
        <w:t>-20</w:t>
      </w:r>
      <w:r>
        <w:rPr>
          <w:rFonts w:ascii="Calibri" w:eastAsia="SimSun" w:hAnsi="Calibri" w:cs="Calibri" w:hint="eastAsia"/>
          <w:sz w:val="22"/>
          <w:lang w:eastAsia="zh-CN"/>
        </w:rPr>
        <w:t>27</w:t>
      </w:r>
      <w:r>
        <w:rPr>
          <w:rFonts w:ascii="Calibri" w:eastAsia="SimSun" w:hAnsi="Calibri" w:cs="Calibri"/>
          <w:sz w:val="22"/>
          <w:lang w:val="en-US" w:eastAsia="zh-CN"/>
        </w:rPr>
        <w:t>. At E</w:t>
      </w:r>
      <w:r>
        <w:rPr>
          <w:rFonts w:ascii="Calibri" w:eastAsia="SimSun" w:hAnsi="Calibri" w:cs="Calibri" w:hint="eastAsia"/>
          <w:sz w:val="22"/>
          <w:lang w:val="en-US" w:eastAsia="zh-CN"/>
        </w:rPr>
        <w:t>NG 18</w:t>
      </w:r>
      <w:r>
        <w:rPr>
          <w:rFonts w:ascii="Calibri" w:eastAsia="SimSun" w:hAnsi="Calibri" w:cs="Calibri"/>
          <w:sz w:val="22"/>
          <w:lang w:val="en-US" w:eastAsia="zh-CN"/>
        </w:rPr>
        <w:t xml:space="preserve">, </w:t>
      </w:r>
      <w:r>
        <w:rPr>
          <w:rFonts w:ascii="Calibri" w:eastAsia="SimSun" w:hAnsi="Calibri" w:cs="Calibri"/>
          <w:sz w:val="22"/>
          <w:lang w:eastAsia="en-GB"/>
        </w:rPr>
        <w:t>the input E</w:t>
      </w:r>
      <w:r>
        <w:rPr>
          <w:rFonts w:ascii="Calibri" w:eastAsia="SimSun" w:hAnsi="Calibri" w:cs="Calibri" w:hint="eastAsia"/>
          <w:sz w:val="22"/>
          <w:lang w:eastAsia="zh-CN"/>
        </w:rPr>
        <w:t>NG 18-3.2.2.1</w:t>
      </w:r>
      <w:r>
        <w:rPr>
          <w:rFonts w:ascii="Calibri" w:eastAsia="SimSun" w:hAnsi="Calibri" w:cs="Calibri"/>
          <w:sz w:val="22"/>
          <w:lang w:eastAsia="en-GB"/>
        </w:rPr>
        <w:t xml:space="preserve"> on the development of Guidelines on </w:t>
      </w:r>
      <w:r>
        <w:rPr>
          <w:rFonts w:ascii="Calibri" w:eastAsia="SimSun" w:hAnsi="Calibri" w:cs="Calibri" w:hint="eastAsia"/>
          <w:sz w:val="22"/>
          <w:lang w:val="en-US" w:eastAsia="zh-CN"/>
        </w:rPr>
        <w:t>GNSS Satellite-based Precise Point Positioning (PPP) Maritime Service</w:t>
      </w:r>
      <w:r>
        <w:rPr>
          <w:rFonts w:ascii="Calibri" w:eastAsia="SimSun" w:hAnsi="Calibri" w:cs="Calibri"/>
          <w:sz w:val="22"/>
          <w:lang w:val="en-US" w:eastAsia="zh-CN"/>
        </w:rPr>
        <w:t xml:space="preserve"> During E</w:t>
      </w:r>
      <w:r>
        <w:rPr>
          <w:rFonts w:ascii="Calibri" w:eastAsia="SimSun" w:hAnsi="Calibri" w:cs="Calibri" w:hint="eastAsia"/>
          <w:sz w:val="22"/>
          <w:lang w:val="en-US" w:eastAsia="zh-CN"/>
        </w:rPr>
        <w:t>NG 18</w:t>
      </w:r>
      <w:r>
        <w:rPr>
          <w:rFonts w:ascii="Calibri" w:eastAsia="SimSun" w:hAnsi="Calibri" w:cs="Calibri"/>
          <w:sz w:val="22"/>
          <w:lang w:val="en-US" w:eastAsia="zh-CN"/>
        </w:rPr>
        <w:t xml:space="preserve">, </w:t>
      </w:r>
      <w:r>
        <w:rPr>
          <w:rFonts w:ascii="Calibri" w:eastAsia="SimSun" w:hAnsi="Calibri" w:cs="Calibri" w:hint="eastAsia"/>
          <w:sz w:val="22"/>
          <w:lang w:eastAsia="zh-CN"/>
        </w:rPr>
        <w:t xml:space="preserve">the whole </w:t>
      </w:r>
      <w:r>
        <w:rPr>
          <w:rFonts w:ascii="Calibri" w:eastAsia="SimSun" w:hAnsi="Calibri" w:cs="Calibri"/>
          <w:sz w:val="22"/>
          <w:lang w:eastAsia="zh-CN"/>
        </w:rPr>
        <w:t>structure</w:t>
      </w:r>
      <w:r>
        <w:rPr>
          <w:rFonts w:ascii="Calibri" w:eastAsia="SimSun" w:hAnsi="Calibri" w:cs="Calibri" w:hint="eastAsia"/>
          <w:sz w:val="22"/>
          <w:lang w:eastAsia="zh-CN"/>
        </w:rPr>
        <w:t xml:space="preserve"> and chapter 1,2</w:t>
      </w:r>
      <w:r>
        <w:rPr>
          <w:rFonts w:ascii="Calibri" w:eastAsia="SimSun" w:hAnsi="Calibri" w:cs="Calibri"/>
          <w:sz w:val="22"/>
          <w:lang w:eastAsia="en-GB"/>
        </w:rPr>
        <w:t xml:space="preserve"> were discussed.</w:t>
      </w:r>
      <w:r>
        <w:rPr>
          <w:rFonts w:ascii="Calibri" w:eastAsia="SimSun" w:hAnsi="Calibri" w:cs="Calibri"/>
          <w:sz w:val="22"/>
          <w:lang w:val="en-US" w:eastAsia="zh-CN"/>
        </w:rPr>
        <w:t xml:space="preserve"> F</w:t>
      </w:r>
      <w:proofErr w:type="spellStart"/>
      <w:r>
        <w:rPr>
          <w:rFonts w:ascii="Calibri" w:eastAsia="SimSun" w:hAnsi="Calibri" w:cs="Calibri"/>
          <w:sz w:val="22"/>
          <w:lang w:eastAsia="en-GB"/>
        </w:rPr>
        <w:t>urther</w:t>
      </w:r>
      <w:proofErr w:type="spellEnd"/>
      <w:r>
        <w:rPr>
          <w:rFonts w:ascii="Calibri" w:eastAsia="SimSun" w:hAnsi="Calibri" w:cs="Calibri"/>
          <w:sz w:val="22"/>
          <w:lang w:eastAsia="en-GB"/>
        </w:rPr>
        <w:t xml:space="preserve"> details were added to chapter </w:t>
      </w:r>
      <w:r>
        <w:rPr>
          <w:rFonts w:ascii="Calibri" w:eastAsia="SimSun" w:hAnsi="Calibri" w:cs="Calibri" w:hint="eastAsia"/>
          <w:sz w:val="22"/>
          <w:lang w:val="en-US" w:eastAsia="zh-CN"/>
        </w:rPr>
        <w:t>3</w:t>
      </w:r>
      <w:r>
        <w:rPr>
          <w:rFonts w:ascii="Calibri" w:eastAsia="SimSun" w:hAnsi="Calibri" w:cs="Calibri"/>
          <w:sz w:val="22"/>
          <w:lang w:val="en-US" w:eastAsia="zh-CN"/>
        </w:rPr>
        <w:t xml:space="preserve">. </w:t>
      </w:r>
      <w:r>
        <w:rPr>
          <w:rFonts w:ascii="Calibri" w:eastAsia="SimSun" w:hAnsi="Calibri" w:cs="Calibri"/>
          <w:sz w:val="22"/>
          <w:lang w:eastAsia="en-GB"/>
        </w:rPr>
        <w:t>The work on the draft guideline is p</w:t>
      </w:r>
      <w:r>
        <w:rPr>
          <w:rFonts w:ascii="Calibri" w:eastAsia="SimSun" w:hAnsi="Calibri" w:cs="Calibri"/>
          <w:sz w:val="22"/>
          <w:lang w:eastAsia="en-GB"/>
        </w:rPr>
        <w:t>lanned to continue during E</w:t>
      </w:r>
      <w:r>
        <w:rPr>
          <w:rFonts w:ascii="Calibri" w:eastAsia="SimSun" w:hAnsi="Calibri" w:cs="Calibri" w:hint="eastAsia"/>
          <w:sz w:val="22"/>
          <w:lang w:eastAsia="zh-CN"/>
        </w:rPr>
        <w:t>NG19</w:t>
      </w:r>
      <w:r>
        <w:rPr>
          <w:rFonts w:ascii="Calibri" w:eastAsia="SimSun" w:hAnsi="Calibri" w:cs="Calibri"/>
          <w:sz w:val="22"/>
          <w:lang w:eastAsia="en-GB"/>
        </w:rPr>
        <w:t xml:space="preserve"> as a task group.</w:t>
      </w:r>
    </w:p>
    <w:p w14:paraId="186A7E83" w14:textId="77777777" w:rsidR="008E1188" w:rsidRDefault="005A4C20">
      <w:pPr>
        <w:keepNext/>
        <w:numPr>
          <w:ilvl w:val="0"/>
          <w:numId w:val="20"/>
        </w:numPr>
        <w:spacing w:before="240" w:after="240" w:line="240" w:lineRule="auto"/>
        <w:outlineLvl w:val="0"/>
        <w:rPr>
          <w:rFonts w:ascii="Calibri" w:eastAsia="SimSun" w:hAnsi="Calibri" w:cs="Calibri"/>
          <w:b/>
          <w:caps/>
          <w:color w:val="0070C0"/>
          <w:kern w:val="28"/>
          <w:sz w:val="24"/>
          <w:lang w:val="en-US" w:eastAsia="zh-CN"/>
        </w:rPr>
      </w:pPr>
      <w:r>
        <w:rPr>
          <w:rFonts w:ascii="Calibri" w:eastAsia="SimSun" w:hAnsi="Calibri" w:cs="Calibri"/>
          <w:b/>
          <w:caps/>
          <w:color w:val="0070C0"/>
          <w:kern w:val="28"/>
          <w:sz w:val="24"/>
          <w:lang w:val="en-US" w:eastAsia="zh-CN"/>
        </w:rPr>
        <w:t>DISCUSSION</w:t>
      </w:r>
    </w:p>
    <w:p w14:paraId="186A7E84" w14:textId="77777777" w:rsidR="008E1188" w:rsidRDefault="005A4C20">
      <w:pPr>
        <w:spacing w:after="120" w:line="240" w:lineRule="auto"/>
        <w:jc w:val="both"/>
        <w:rPr>
          <w:rFonts w:ascii="Calibri" w:eastAsia="SimSun" w:hAnsi="Calibri" w:cs="Calibri"/>
          <w:sz w:val="22"/>
          <w:lang w:val="en-US" w:eastAsia="zh-CN"/>
        </w:rPr>
      </w:pPr>
      <w:r>
        <w:rPr>
          <w:rFonts w:ascii="Calibri" w:eastAsia="SimSun" w:hAnsi="Calibri" w:cs="Calibri"/>
          <w:sz w:val="22"/>
          <w:lang w:val="en-US" w:eastAsia="zh-CN"/>
        </w:rPr>
        <w:t>Revisions of the working draft guideline:</w:t>
      </w:r>
    </w:p>
    <w:p w14:paraId="186A7E85" w14:textId="77777777" w:rsidR="008E1188" w:rsidRDefault="005A4C20">
      <w:pPr>
        <w:numPr>
          <w:ilvl w:val="0"/>
          <w:numId w:val="21"/>
        </w:numPr>
        <w:spacing w:after="120" w:line="240" w:lineRule="auto"/>
        <w:jc w:val="both"/>
        <w:rPr>
          <w:rFonts w:ascii="Calibri" w:eastAsia="SimSun" w:hAnsi="Calibri" w:cs="Calibri"/>
          <w:sz w:val="22"/>
          <w:lang w:val="en-US" w:eastAsia="zh-CN"/>
        </w:rPr>
      </w:pPr>
      <w:r>
        <w:rPr>
          <w:rFonts w:ascii="Calibri" w:eastAsia="SimSun" w:hAnsi="Calibri" w:cs="Calibri"/>
          <w:sz w:val="22"/>
          <w:lang w:val="en-US" w:eastAsia="zh-CN"/>
        </w:rPr>
        <w:lastRenderedPageBreak/>
        <w:t xml:space="preserve">Revise and improve Chapter </w:t>
      </w:r>
      <w:proofErr w:type="gramStart"/>
      <w:r>
        <w:rPr>
          <w:rFonts w:ascii="Calibri" w:eastAsia="SimSun" w:hAnsi="Calibri" w:cs="Calibri" w:hint="eastAsia"/>
          <w:sz w:val="22"/>
          <w:lang w:val="en-US" w:eastAsia="zh-CN"/>
        </w:rPr>
        <w:t>3</w:t>
      </w:r>
      <w:r>
        <w:rPr>
          <w:rFonts w:ascii="Calibri" w:eastAsia="SimSun" w:hAnsi="Calibri" w:cs="Calibri"/>
          <w:sz w:val="22"/>
          <w:lang w:val="en-US" w:eastAsia="zh-CN"/>
        </w:rPr>
        <w:t>;</w:t>
      </w:r>
      <w:proofErr w:type="gramEnd"/>
    </w:p>
    <w:p w14:paraId="186A7E86" w14:textId="77777777" w:rsidR="008E1188" w:rsidRDefault="005A4C20">
      <w:pPr>
        <w:numPr>
          <w:ilvl w:val="0"/>
          <w:numId w:val="21"/>
        </w:numPr>
        <w:spacing w:after="120" w:line="240" w:lineRule="auto"/>
        <w:jc w:val="both"/>
        <w:rPr>
          <w:rFonts w:ascii="Calibri" w:eastAsia="SimSun" w:hAnsi="Calibri" w:cs="Calibri"/>
          <w:sz w:val="22"/>
          <w:lang w:val="en-US" w:eastAsia="zh-CN"/>
        </w:rPr>
      </w:pPr>
      <w:r>
        <w:rPr>
          <w:rFonts w:ascii="Calibri" w:eastAsia="SimSun" w:hAnsi="Calibri" w:cs="Calibri"/>
          <w:sz w:val="22"/>
          <w:lang w:val="en-US" w:eastAsia="zh-CN"/>
        </w:rPr>
        <w:t xml:space="preserve">Modify chapters 1 to </w:t>
      </w:r>
      <w:r>
        <w:rPr>
          <w:rFonts w:ascii="Calibri" w:eastAsia="SimSun" w:hAnsi="Calibri" w:cs="Calibri" w:hint="eastAsia"/>
          <w:sz w:val="22"/>
          <w:lang w:val="en-US" w:eastAsia="zh-CN"/>
        </w:rPr>
        <w:t>6</w:t>
      </w:r>
      <w:r>
        <w:rPr>
          <w:rFonts w:ascii="Calibri" w:eastAsia="SimSun" w:hAnsi="Calibri" w:cs="Calibri"/>
          <w:sz w:val="22"/>
          <w:lang w:val="en-US" w:eastAsia="zh-CN"/>
        </w:rPr>
        <w:t xml:space="preserve"> based on the suggestion at E</w:t>
      </w:r>
      <w:r>
        <w:rPr>
          <w:rFonts w:ascii="Calibri" w:eastAsia="SimSun" w:hAnsi="Calibri" w:cs="Calibri" w:hint="eastAsia"/>
          <w:sz w:val="22"/>
          <w:lang w:val="en-US" w:eastAsia="zh-CN"/>
        </w:rPr>
        <w:t>NG 18</w:t>
      </w:r>
      <w:r>
        <w:rPr>
          <w:rFonts w:ascii="Calibri" w:eastAsia="SimSun" w:hAnsi="Calibri" w:cs="Calibri"/>
          <w:sz w:val="22"/>
          <w:lang w:val="en-US" w:eastAsia="zh-CN"/>
        </w:rPr>
        <w:t>.</w:t>
      </w:r>
    </w:p>
    <w:p w14:paraId="186A7E87" w14:textId="77777777" w:rsidR="008E1188" w:rsidRDefault="005A4C20">
      <w:pPr>
        <w:keepNext/>
        <w:numPr>
          <w:ilvl w:val="0"/>
          <w:numId w:val="20"/>
        </w:numPr>
        <w:spacing w:before="240" w:after="240" w:line="240" w:lineRule="auto"/>
        <w:outlineLvl w:val="0"/>
        <w:rPr>
          <w:rFonts w:ascii="Calibri" w:eastAsia="SimSun" w:hAnsi="Calibri" w:cs="Calibri"/>
          <w:b/>
          <w:caps/>
          <w:color w:val="0070C0"/>
          <w:kern w:val="28"/>
          <w:sz w:val="24"/>
          <w:lang w:eastAsia="de-DE"/>
        </w:rPr>
      </w:pPr>
      <w:r>
        <w:rPr>
          <w:rFonts w:ascii="Calibri" w:eastAsia="SimSun" w:hAnsi="Calibri" w:cs="Calibri"/>
          <w:b/>
          <w:caps/>
          <w:color w:val="0070C0"/>
          <w:kern w:val="28"/>
          <w:sz w:val="24"/>
          <w:lang w:val="en-US" w:eastAsia="zh-CN"/>
        </w:rPr>
        <w:t>PROPOSAL</w:t>
      </w:r>
    </w:p>
    <w:p w14:paraId="186A7E88" w14:textId="77777777" w:rsidR="008E1188" w:rsidRDefault="005A4C20">
      <w:pPr>
        <w:spacing w:after="120" w:line="240" w:lineRule="auto"/>
        <w:jc w:val="both"/>
        <w:rPr>
          <w:rFonts w:ascii="Calibri" w:eastAsia="SimSun" w:hAnsi="Calibri" w:cs="Calibri"/>
          <w:b/>
          <w:caps/>
          <w:color w:val="0070C0"/>
          <w:kern w:val="28"/>
          <w:sz w:val="24"/>
          <w:lang w:eastAsia="de-DE"/>
        </w:rPr>
      </w:pPr>
      <w:r>
        <w:rPr>
          <w:rFonts w:ascii="Calibri" w:eastAsia="SimSun" w:hAnsi="Calibri" w:cs="Calibri"/>
          <w:sz w:val="22"/>
          <w:lang w:val="en-US" w:eastAsia="zh-CN"/>
        </w:rPr>
        <w:t>It is proposed that the E</w:t>
      </w:r>
      <w:r>
        <w:rPr>
          <w:rFonts w:ascii="Calibri" w:eastAsia="SimSun" w:hAnsi="Calibri" w:cs="Calibri" w:hint="eastAsia"/>
          <w:sz w:val="22"/>
          <w:lang w:val="en-US" w:eastAsia="zh-CN"/>
        </w:rPr>
        <w:t>NG</w:t>
      </w:r>
      <w:r>
        <w:rPr>
          <w:rFonts w:ascii="Calibri" w:eastAsia="SimSun" w:hAnsi="Calibri" w:cs="Calibri"/>
          <w:sz w:val="22"/>
          <w:lang w:val="en-US" w:eastAsia="zh-CN"/>
        </w:rPr>
        <w:t xml:space="preserve"> Committee continue to revise the guideline on </w:t>
      </w:r>
      <w:r>
        <w:rPr>
          <w:rFonts w:ascii="Calibri" w:eastAsia="SimSun" w:hAnsi="Calibri" w:cs="Calibri" w:hint="eastAsia"/>
          <w:sz w:val="22"/>
          <w:lang w:val="en-US" w:eastAsia="zh-CN"/>
        </w:rPr>
        <w:t>GNSS Satellite-based Precise Point Positioning (PPP) Maritime Service</w:t>
      </w:r>
      <w:r>
        <w:rPr>
          <w:rFonts w:ascii="Calibri" w:eastAsia="SimSun" w:hAnsi="Calibri" w:cs="Calibri"/>
          <w:sz w:val="22"/>
          <w:lang w:val="en-US" w:eastAsia="zh-CN"/>
        </w:rPr>
        <w:t xml:space="preserve"> based on the working draft guideline submitted by China MSA.</w:t>
      </w:r>
    </w:p>
    <w:p w14:paraId="186A7E89" w14:textId="77777777" w:rsidR="008E1188" w:rsidRDefault="005A4C20">
      <w:pPr>
        <w:keepNext/>
        <w:numPr>
          <w:ilvl w:val="0"/>
          <w:numId w:val="20"/>
        </w:numPr>
        <w:spacing w:before="240" w:after="240" w:line="240" w:lineRule="auto"/>
        <w:outlineLvl w:val="0"/>
        <w:rPr>
          <w:rFonts w:ascii="Calibri" w:eastAsia="SimSun" w:hAnsi="Calibri" w:cs="Calibri"/>
          <w:b/>
          <w:caps/>
          <w:color w:val="0070C0"/>
          <w:kern w:val="28"/>
          <w:sz w:val="24"/>
          <w:lang w:eastAsia="de-DE"/>
        </w:rPr>
      </w:pPr>
      <w:r>
        <w:rPr>
          <w:rFonts w:ascii="Calibri" w:eastAsia="SimSun" w:hAnsi="Calibri" w:cs="Calibri"/>
          <w:b/>
          <w:color w:val="0070C0"/>
          <w:kern w:val="28"/>
          <w:sz w:val="24"/>
          <w:lang w:val="en-US" w:eastAsia="zh-CN"/>
        </w:rPr>
        <w:t>R</w:t>
      </w:r>
      <w:r>
        <w:rPr>
          <w:rFonts w:ascii="Calibri" w:eastAsia="SimSun" w:hAnsi="Calibri" w:cs="Calibri"/>
          <w:b/>
          <w:caps/>
          <w:color w:val="0070C0"/>
          <w:kern w:val="28"/>
          <w:sz w:val="24"/>
          <w:lang w:val="en-US" w:eastAsia="zh-CN"/>
        </w:rPr>
        <w:t>eference</w:t>
      </w:r>
    </w:p>
    <w:p w14:paraId="186A7E8A" w14:textId="77777777" w:rsidR="008E1188" w:rsidRDefault="005A4C20">
      <w:pPr>
        <w:pStyle w:val="Reference"/>
        <w:numPr>
          <w:ilvl w:val="0"/>
          <w:numId w:val="22"/>
        </w:numPr>
        <w:rPr>
          <w:rFonts w:ascii="Calibri" w:eastAsia="SimSun" w:hAnsi="Calibri" w:cs="Calibri"/>
          <w:szCs w:val="22"/>
          <w:lang w:val="en-US" w:eastAsia="zh-CN"/>
        </w:rPr>
      </w:pPr>
      <w:r>
        <w:rPr>
          <w:rFonts w:ascii="Calibri" w:eastAsia="SimSun" w:hAnsi="Calibri" w:cs="Calibri"/>
          <w:lang w:val="en-US" w:eastAsia="zh-CN"/>
        </w:rPr>
        <w:t xml:space="preserve">IALA </w:t>
      </w:r>
      <w:r>
        <w:rPr>
          <w:rFonts w:ascii="Calibri" w:eastAsia="SimSun" w:hAnsi="Calibri" w:cs="Calibri"/>
          <w:szCs w:val="22"/>
          <w:lang w:val="en-US" w:eastAsia="zh-CN"/>
        </w:rPr>
        <w:t>Guidelines 1127, SYSTEMS AND SERVICES FOR HIGH ACCURACY POSITIONING AND RANGING</w:t>
      </w:r>
    </w:p>
    <w:p w14:paraId="186A7E8B" w14:textId="77777777" w:rsidR="008E1188" w:rsidRDefault="005A4C20">
      <w:pPr>
        <w:keepNext/>
        <w:numPr>
          <w:ilvl w:val="0"/>
          <w:numId w:val="20"/>
        </w:numPr>
        <w:spacing w:before="240" w:after="240" w:line="240" w:lineRule="auto"/>
        <w:outlineLvl w:val="0"/>
        <w:rPr>
          <w:rFonts w:ascii="Calibri" w:eastAsia="SimSun" w:hAnsi="Calibri" w:cs="Calibri"/>
          <w:b/>
          <w:caps/>
          <w:color w:val="0070C0"/>
          <w:kern w:val="28"/>
          <w:sz w:val="24"/>
          <w:lang w:eastAsia="de-DE"/>
        </w:rPr>
      </w:pPr>
      <w:r>
        <w:rPr>
          <w:rFonts w:ascii="Calibri" w:eastAsia="SimSun" w:hAnsi="Calibri" w:cs="Calibri"/>
          <w:b/>
          <w:caps/>
          <w:color w:val="0070C0"/>
          <w:kern w:val="28"/>
          <w:sz w:val="24"/>
          <w:lang w:eastAsia="de-DE"/>
        </w:rPr>
        <w:t>Action requested of the Committee</w:t>
      </w:r>
    </w:p>
    <w:p w14:paraId="186A7E8C" w14:textId="77777777" w:rsidR="008E1188" w:rsidRDefault="005A4C20">
      <w:pPr>
        <w:spacing w:after="120" w:line="240" w:lineRule="auto"/>
        <w:jc w:val="both"/>
        <w:rPr>
          <w:rFonts w:ascii="Calibri" w:eastAsia="SimSun" w:hAnsi="Calibri" w:cs="Calibri"/>
          <w:snapToGrid w:val="0"/>
          <w:kern w:val="28"/>
          <w:sz w:val="22"/>
          <w:lang w:eastAsia="ja-JP"/>
        </w:rPr>
      </w:pPr>
      <w:r>
        <w:rPr>
          <w:rFonts w:ascii="Calibri" w:eastAsia="SimSun" w:hAnsi="Calibri" w:cs="Calibri"/>
          <w:sz w:val="22"/>
          <w:lang w:eastAsia="en-GB"/>
        </w:rPr>
        <w:t xml:space="preserve">The Committee is requested to consider the </w:t>
      </w:r>
      <w:r>
        <w:rPr>
          <w:rFonts w:ascii="Calibri" w:eastAsia="SimSun" w:hAnsi="Calibri" w:cs="Calibri"/>
          <w:sz w:val="22"/>
          <w:lang w:val="en-US" w:eastAsia="zh-CN"/>
        </w:rPr>
        <w:t>Working Draft of</w:t>
      </w:r>
      <w:r>
        <w:rPr>
          <w:rFonts w:ascii="Calibri" w:eastAsia="SimSun" w:hAnsi="Calibri" w:cs="Calibri"/>
          <w:sz w:val="22"/>
          <w:lang w:val="en-US" w:eastAsia="en-GB"/>
        </w:rPr>
        <w:t xml:space="preserve"> </w:t>
      </w:r>
      <w:r>
        <w:rPr>
          <w:rFonts w:ascii="Calibri" w:eastAsia="SimSun" w:hAnsi="Calibri" w:cs="Calibri" w:hint="eastAsia"/>
          <w:snapToGrid w:val="0"/>
          <w:kern w:val="28"/>
          <w:sz w:val="22"/>
          <w:lang w:eastAsia="zh-CN"/>
        </w:rPr>
        <w:t>G</w:t>
      </w:r>
      <w:r>
        <w:rPr>
          <w:rFonts w:ascii="Calibri" w:eastAsia="SimSun" w:hAnsi="Calibri" w:cs="Calibri"/>
          <w:snapToGrid w:val="0"/>
          <w:kern w:val="28"/>
          <w:sz w:val="22"/>
          <w:lang w:eastAsia="en-GB"/>
        </w:rPr>
        <w:t xml:space="preserve">uideline </w:t>
      </w:r>
      <w:r>
        <w:rPr>
          <w:rFonts w:ascii="Calibri" w:eastAsia="SimSun" w:hAnsi="Calibri" w:cs="Calibri"/>
          <w:sz w:val="22"/>
          <w:lang w:val="en-US" w:eastAsia="zh-CN"/>
        </w:rPr>
        <w:t xml:space="preserve">on </w:t>
      </w:r>
      <w:r>
        <w:rPr>
          <w:rFonts w:ascii="Calibri" w:eastAsia="SimSun" w:hAnsi="Calibri" w:cs="Calibri" w:hint="eastAsia"/>
          <w:sz w:val="22"/>
          <w:lang w:val="en-US" w:eastAsia="zh-CN"/>
        </w:rPr>
        <w:t>GNSS Satellite-based Precise Point Positioning (PPP) Maritime Service</w:t>
      </w:r>
      <w:r>
        <w:rPr>
          <w:rFonts w:ascii="Calibri" w:eastAsia="SimSun" w:hAnsi="Calibri" w:cs="Calibri"/>
          <w:snapToGrid w:val="0"/>
          <w:kern w:val="28"/>
          <w:sz w:val="22"/>
          <w:lang w:eastAsia="ja-JP"/>
        </w:rPr>
        <w:t xml:space="preserve"> and jointly supplement the contents of the guideline.</w:t>
      </w:r>
    </w:p>
    <w:p w14:paraId="186A7E8D" w14:textId="77777777" w:rsidR="008E1188" w:rsidRDefault="008E1188">
      <w:pPr>
        <w:jc w:val="right"/>
        <w:sectPr w:rsidR="008E1188">
          <w:headerReference w:type="even" r:id="rId11"/>
          <w:headerReference w:type="default" r:id="rId12"/>
          <w:footerReference w:type="even" r:id="rId13"/>
          <w:headerReference w:type="first" r:id="rId14"/>
          <w:footerReference w:type="first" r:id="rId15"/>
          <w:type w:val="continuous"/>
          <w:pgSz w:w="11906" w:h="16838"/>
          <w:pgMar w:top="567" w:right="1276" w:bottom="2495" w:left="1276" w:header="1587" w:footer="964" w:gutter="0"/>
          <w:cols w:space="708"/>
          <w:docGrid w:linePitch="360"/>
        </w:sectPr>
      </w:pPr>
    </w:p>
    <w:p w14:paraId="186A7E8E" w14:textId="77777777" w:rsidR="008E1188" w:rsidRDefault="008E1188">
      <w:pPr>
        <w:jc w:val="right"/>
      </w:pPr>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8E1188" w14:paraId="186A7E90" w14:textId="77777777">
        <w:trPr>
          <w:trHeight w:hRule="exact" w:val="2948"/>
        </w:trPr>
        <w:tc>
          <w:tcPr>
            <w:tcW w:w="11186" w:type="dxa"/>
            <w:vAlign w:val="center"/>
          </w:tcPr>
          <w:p w14:paraId="186A7E8F" w14:textId="77777777" w:rsidR="008E1188" w:rsidRDefault="005A4C20">
            <w:pPr>
              <w:pStyle w:val="Documenttype"/>
            </w:pPr>
            <w:r>
              <w:t>IALA Guideline</w:t>
            </w:r>
          </w:p>
        </w:tc>
      </w:tr>
    </w:tbl>
    <w:p w14:paraId="186A7E91" w14:textId="77777777" w:rsidR="008E1188" w:rsidRDefault="008E1188"/>
    <w:p w14:paraId="186A7E92" w14:textId="77777777" w:rsidR="008E1188" w:rsidRDefault="008E1188"/>
    <w:p w14:paraId="186A7E93" w14:textId="77777777" w:rsidR="008E1188" w:rsidRDefault="005A4C20">
      <w:pPr>
        <w:pStyle w:val="Documentnumber"/>
      </w:pPr>
      <w:r>
        <w:t>GXXXX</w:t>
      </w:r>
    </w:p>
    <w:p w14:paraId="186A7E94" w14:textId="77777777" w:rsidR="008E1188" w:rsidRDefault="008E1188"/>
    <w:p w14:paraId="186A7E95" w14:textId="77777777" w:rsidR="008E1188" w:rsidRDefault="005A4C20">
      <w:pPr>
        <w:pStyle w:val="Documentname"/>
      </w:pPr>
      <w:r>
        <w:rPr>
          <w:lang w:eastAsia="zh-CN"/>
        </w:rPr>
        <w:t>GNSS</w:t>
      </w:r>
      <w:r>
        <w:t xml:space="preserve">  satellite-based Precise Point Positioning(PPP) MARITIME SERVICE</w:t>
      </w:r>
    </w:p>
    <w:p w14:paraId="186A7E96" w14:textId="77777777" w:rsidR="008E1188" w:rsidRDefault="008E1188"/>
    <w:p w14:paraId="186A7E97" w14:textId="77777777" w:rsidR="008E1188" w:rsidRDefault="008E1188"/>
    <w:p w14:paraId="186A7E98" w14:textId="77777777" w:rsidR="008E1188" w:rsidRDefault="008E1188"/>
    <w:p w14:paraId="186A7E99" w14:textId="77777777" w:rsidR="008E1188" w:rsidRDefault="008E1188"/>
    <w:p w14:paraId="186A7E9A" w14:textId="77777777" w:rsidR="008E1188" w:rsidRDefault="008E1188"/>
    <w:p w14:paraId="186A7E9B" w14:textId="77777777" w:rsidR="008E1188" w:rsidRDefault="008E1188"/>
    <w:p w14:paraId="186A7E9C" w14:textId="77777777" w:rsidR="008E1188" w:rsidRDefault="008E1188"/>
    <w:p w14:paraId="186A7E9D" w14:textId="77777777" w:rsidR="008E1188" w:rsidRDefault="008E1188">
      <w:pPr>
        <w:rPr>
          <w:lang w:eastAsia="zh-CN"/>
        </w:rPr>
      </w:pPr>
    </w:p>
    <w:p w14:paraId="186A7E9E" w14:textId="77777777" w:rsidR="008E1188" w:rsidRDefault="008E1188">
      <w:pPr>
        <w:rPr>
          <w:ins w:id="6" w:author="CHINA" w:date="2024-09-02T14:54:00Z"/>
          <w:lang w:eastAsia="zh-CN"/>
        </w:rPr>
      </w:pPr>
    </w:p>
    <w:p w14:paraId="186A7E9F" w14:textId="77777777" w:rsidR="008E1188" w:rsidRDefault="008E1188">
      <w:pPr>
        <w:rPr>
          <w:ins w:id="7" w:author="CHINA" w:date="2024-09-02T14:54:00Z"/>
          <w:lang w:eastAsia="zh-CN"/>
        </w:rPr>
      </w:pPr>
    </w:p>
    <w:p w14:paraId="186A7EA0" w14:textId="77777777" w:rsidR="008E1188" w:rsidRDefault="008E1188">
      <w:pPr>
        <w:rPr>
          <w:lang w:eastAsia="zh-CN"/>
        </w:rPr>
      </w:pPr>
    </w:p>
    <w:p w14:paraId="186A7EA1" w14:textId="77777777" w:rsidR="008E1188" w:rsidRDefault="008E1188"/>
    <w:p w14:paraId="186A7EA2" w14:textId="77777777" w:rsidR="008E1188" w:rsidRDefault="008E1188"/>
    <w:p w14:paraId="186A7EA3" w14:textId="77777777" w:rsidR="008E1188" w:rsidRDefault="008E1188"/>
    <w:p w14:paraId="186A7EA4" w14:textId="77777777" w:rsidR="008E1188" w:rsidRDefault="008E1188"/>
    <w:p w14:paraId="186A7EA5" w14:textId="77777777" w:rsidR="008E1188" w:rsidRDefault="008E1188"/>
    <w:p w14:paraId="186A7EA6" w14:textId="77777777" w:rsidR="008E1188" w:rsidRDefault="008E1188"/>
    <w:p w14:paraId="186A7EA7" w14:textId="77777777" w:rsidR="008E1188" w:rsidRDefault="005A4C20">
      <w:pPr>
        <w:pStyle w:val="Editionnumber"/>
      </w:pPr>
      <w:r>
        <w:t xml:space="preserve">Edition </w:t>
      </w:r>
      <w:proofErr w:type="spellStart"/>
      <w:r>
        <w:t>x.x</w:t>
      </w:r>
      <w:proofErr w:type="spellEnd"/>
    </w:p>
    <w:p w14:paraId="186A7EA8" w14:textId="77777777" w:rsidR="008E1188" w:rsidRDefault="005A4C20">
      <w:pPr>
        <w:pStyle w:val="Documentdate"/>
      </w:pPr>
      <w:r>
        <w:t>Document date</w:t>
      </w:r>
    </w:p>
    <w:p w14:paraId="186A7EA9" w14:textId="77777777" w:rsidR="008E1188" w:rsidRDefault="008E1188">
      <w:pPr>
        <w:sectPr w:rsidR="008E1188">
          <w:headerReference w:type="default" r:id="rId16"/>
          <w:footerReference w:type="default" r:id="rId17"/>
          <w:pgSz w:w="11906" w:h="16838"/>
          <w:pgMar w:top="567" w:right="1276" w:bottom="2495" w:left="1276" w:header="567" w:footer="567" w:gutter="0"/>
          <w:cols w:space="708"/>
          <w:docGrid w:linePitch="360"/>
        </w:sectPr>
      </w:pPr>
    </w:p>
    <w:p w14:paraId="186A7EAA" w14:textId="77777777" w:rsidR="008E1188" w:rsidRDefault="005A4C20">
      <w:pPr>
        <w:pStyle w:val="BodyText"/>
      </w:pPr>
      <w:r>
        <w:lastRenderedPageBreak/>
        <w:t xml:space="preserve">Revisions to this IALA document are to be noted in the table prior to the issue of a revised </w:t>
      </w:r>
      <w:r>
        <w:t>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576"/>
        <w:gridCol w:w="5001"/>
      </w:tblGrid>
      <w:tr w:rsidR="008E1188" w14:paraId="186A7EAE" w14:textId="77777777">
        <w:tc>
          <w:tcPr>
            <w:tcW w:w="1908" w:type="dxa"/>
            <w:shd w:val="clear" w:color="auto" w:fill="00558C"/>
          </w:tcPr>
          <w:p w14:paraId="186A7EAB" w14:textId="77777777" w:rsidR="008E1188" w:rsidRDefault="005A4C20">
            <w:pPr>
              <w:pStyle w:val="Tableheading"/>
              <w:jc w:val="center"/>
              <w:rPr>
                <w:color w:val="FFFFFF" w:themeColor="background1"/>
              </w:rPr>
            </w:pPr>
            <w:r>
              <w:rPr>
                <w:color w:val="FFFFFF" w:themeColor="background1"/>
              </w:rPr>
              <w:t>Date</w:t>
            </w:r>
          </w:p>
        </w:tc>
        <w:tc>
          <w:tcPr>
            <w:tcW w:w="3576" w:type="dxa"/>
            <w:shd w:val="clear" w:color="auto" w:fill="00558C"/>
          </w:tcPr>
          <w:p w14:paraId="186A7EAC" w14:textId="77777777" w:rsidR="008E1188" w:rsidRDefault="005A4C20">
            <w:pPr>
              <w:pStyle w:val="Tableheading"/>
              <w:jc w:val="center"/>
              <w:rPr>
                <w:color w:val="FFFFFF" w:themeColor="background1"/>
              </w:rPr>
            </w:pPr>
            <w:r>
              <w:rPr>
                <w:color w:val="FFFFFF" w:themeColor="background1"/>
              </w:rPr>
              <w:t>Page / Section Revised</w:t>
            </w:r>
          </w:p>
        </w:tc>
        <w:tc>
          <w:tcPr>
            <w:tcW w:w="5001" w:type="dxa"/>
            <w:shd w:val="clear" w:color="auto" w:fill="00558C"/>
          </w:tcPr>
          <w:p w14:paraId="186A7EAD" w14:textId="77777777" w:rsidR="008E1188" w:rsidRDefault="005A4C20">
            <w:pPr>
              <w:pStyle w:val="Tableheading"/>
              <w:jc w:val="center"/>
              <w:rPr>
                <w:color w:val="FFFFFF" w:themeColor="background1"/>
              </w:rPr>
            </w:pPr>
            <w:r>
              <w:rPr>
                <w:color w:val="FFFFFF" w:themeColor="background1"/>
              </w:rPr>
              <w:t>Requirement for Revision</w:t>
            </w:r>
          </w:p>
        </w:tc>
      </w:tr>
      <w:tr w:rsidR="008E1188" w14:paraId="186A7EB2" w14:textId="77777777">
        <w:trPr>
          <w:trHeight w:val="851"/>
        </w:trPr>
        <w:tc>
          <w:tcPr>
            <w:tcW w:w="1908" w:type="dxa"/>
            <w:vAlign w:val="center"/>
          </w:tcPr>
          <w:p w14:paraId="186A7EAF" w14:textId="77777777" w:rsidR="008E1188" w:rsidRDefault="008E1188">
            <w:pPr>
              <w:pStyle w:val="Tabletext"/>
            </w:pPr>
          </w:p>
        </w:tc>
        <w:tc>
          <w:tcPr>
            <w:tcW w:w="3576" w:type="dxa"/>
            <w:vAlign w:val="center"/>
          </w:tcPr>
          <w:p w14:paraId="186A7EB0" w14:textId="77777777" w:rsidR="008E1188" w:rsidRDefault="008E1188">
            <w:pPr>
              <w:pStyle w:val="Tabletext"/>
            </w:pPr>
          </w:p>
        </w:tc>
        <w:tc>
          <w:tcPr>
            <w:tcW w:w="5001" w:type="dxa"/>
            <w:vAlign w:val="center"/>
          </w:tcPr>
          <w:p w14:paraId="186A7EB1" w14:textId="77777777" w:rsidR="008E1188" w:rsidRDefault="008E1188">
            <w:pPr>
              <w:pStyle w:val="Tabletext"/>
            </w:pPr>
          </w:p>
        </w:tc>
      </w:tr>
      <w:tr w:rsidR="008E1188" w14:paraId="186A7EB6" w14:textId="77777777">
        <w:trPr>
          <w:trHeight w:val="851"/>
        </w:trPr>
        <w:tc>
          <w:tcPr>
            <w:tcW w:w="1908" w:type="dxa"/>
            <w:vAlign w:val="center"/>
          </w:tcPr>
          <w:p w14:paraId="186A7EB3" w14:textId="77777777" w:rsidR="008E1188" w:rsidRDefault="008E1188">
            <w:pPr>
              <w:pStyle w:val="Tabletext"/>
            </w:pPr>
          </w:p>
        </w:tc>
        <w:tc>
          <w:tcPr>
            <w:tcW w:w="3576" w:type="dxa"/>
            <w:vAlign w:val="center"/>
          </w:tcPr>
          <w:p w14:paraId="186A7EB4" w14:textId="77777777" w:rsidR="008E1188" w:rsidRDefault="008E1188">
            <w:pPr>
              <w:pStyle w:val="Tabletext"/>
            </w:pPr>
          </w:p>
        </w:tc>
        <w:tc>
          <w:tcPr>
            <w:tcW w:w="5001" w:type="dxa"/>
            <w:vAlign w:val="center"/>
          </w:tcPr>
          <w:p w14:paraId="186A7EB5" w14:textId="77777777" w:rsidR="008E1188" w:rsidRDefault="008E1188">
            <w:pPr>
              <w:pStyle w:val="Tabletext"/>
            </w:pPr>
          </w:p>
        </w:tc>
      </w:tr>
      <w:tr w:rsidR="008E1188" w14:paraId="186A7EBA" w14:textId="77777777">
        <w:trPr>
          <w:trHeight w:val="851"/>
        </w:trPr>
        <w:tc>
          <w:tcPr>
            <w:tcW w:w="1908" w:type="dxa"/>
            <w:vAlign w:val="center"/>
          </w:tcPr>
          <w:p w14:paraId="186A7EB7" w14:textId="77777777" w:rsidR="008E1188" w:rsidRDefault="008E1188">
            <w:pPr>
              <w:pStyle w:val="Tabletext"/>
            </w:pPr>
          </w:p>
        </w:tc>
        <w:tc>
          <w:tcPr>
            <w:tcW w:w="3576" w:type="dxa"/>
            <w:vAlign w:val="center"/>
          </w:tcPr>
          <w:p w14:paraId="186A7EB8" w14:textId="77777777" w:rsidR="008E1188" w:rsidRDefault="008E1188">
            <w:pPr>
              <w:pStyle w:val="Tabletext"/>
            </w:pPr>
          </w:p>
        </w:tc>
        <w:tc>
          <w:tcPr>
            <w:tcW w:w="5001" w:type="dxa"/>
            <w:vAlign w:val="center"/>
          </w:tcPr>
          <w:p w14:paraId="186A7EB9" w14:textId="77777777" w:rsidR="008E1188" w:rsidRDefault="008E1188">
            <w:pPr>
              <w:pStyle w:val="Tabletext"/>
            </w:pPr>
          </w:p>
        </w:tc>
      </w:tr>
      <w:tr w:rsidR="008E1188" w14:paraId="186A7EBE" w14:textId="77777777">
        <w:trPr>
          <w:trHeight w:val="851"/>
        </w:trPr>
        <w:tc>
          <w:tcPr>
            <w:tcW w:w="1908" w:type="dxa"/>
            <w:vAlign w:val="center"/>
          </w:tcPr>
          <w:p w14:paraId="186A7EBB" w14:textId="77777777" w:rsidR="008E1188" w:rsidRDefault="008E1188">
            <w:pPr>
              <w:pStyle w:val="Tabletext"/>
            </w:pPr>
          </w:p>
        </w:tc>
        <w:tc>
          <w:tcPr>
            <w:tcW w:w="3576" w:type="dxa"/>
            <w:vAlign w:val="center"/>
          </w:tcPr>
          <w:p w14:paraId="186A7EBC" w14:textId="77777777" w:rsidR="008E1188" w:rsidRDefault="008E1188">
            <w:pPr>
              <w:pStyle w:val="Tabletext"/>
            </w:pPr>
          </w:p>
        </w:tc>
        <w:tc>
          <w:tcPr>
            <w:tcW w:w="5001" w:type="dxa"/>
            <w:vAlign w:val="center"/>
          </w:tcPr>
          <w:p w14:paraId="186A7EBD" w14:textId="77777777" w:rsidR="008E1188" w:rsidRDefault="008E1188">
            <w:pPr>
              <w:pStyle w:val="Tabletext"/>
            </w:pPr>
          </w:p>
        </w:tc>
      </w:tr>
      <w:tr w:rsidR="008E1188" w14:paraId="186A7EC2" w14:textId="77777777">
        <w:trPr>
          <w:trHeight w:val="851"/>
        </w:trPr>
        <w:tc>
          <w:tcPr>
            <w:tcW w:w="1908" w:type="dxa"/>
            <w:vAlign w:val="center"/>
          </w:tcPr>
          <w:p w14:paraId="186A7EBF" w14:textId="77777777" w:rsidR="008E1188" w:rsidRDefault="008E1188">
            <w:pPr>
              <w:pStyle w:val="Tabletext"/>
            </w:pPr>
          </w:p>
        </w:tc>
        <w:tc>
          <w:tcPr>
            <w:tcW w:w="3576" w:type="dxa"/>
            <w:vAlign w:val="center"/>
          </w:tcPr>
          <w:p w14:paraId="186A7EC0" w14:textId="77777777" w:rsidR="008E1188" w:rsidRDefault="008E1188">
            <w:pPr>
              <w:pStyle w:val="Tabletext"/>
            </w:pPr>
          </w:p>
        </w:tc>
        <w:tc>
          <w:tcPr>
            <w:tcW w:w="5001" w:type="dxa"/>
            <w:vAlign w:val="center"/>
          </w:tcPr>
          <w:p w14:paraId="186A7EC1" w14:textId="77777777" w:rsidR="008E1188" w:rsidRDefault="008E1188">
            <w:pPr>
              <w:pStyle w:val="Tabletext"/>
            </w:pPr>
          </w:p>
        </w:tc>
      </w:tr>
      <w:tr w:rsidR="008E1188" w14:paraId="186A7EC6" w14:textId="77777777">
        <w:trPr>
          <w:trHeight w:val="851"/>
        </w:trPr>
        <w:tc>
          <w:tcPr>
            <w:tcW w:w="1908" w:type="dxa"/>
            <w:vAlign w:val="center"/>
          </w:tcPr>
          <w:p w14:paraId="186A7EC3" w14:textId="77777777" w:rsidR="008E1188" w:rsidRDefault="008E1188">
            <w:pPr>
              <w:pStyle w:val="Tabletext"/>
            </w:pPr>
          </w:p>
        </w:tc>
        <w:tc>
          <w:tcPr>
            <w:tcW w:w="3576" w:type="dxa"/>
            <w:vAlign w:val="center"/>
          </w:tcPr>
          <w:p w14:paraId="186A7EC4" w14:textId="77777777" w:rsidR="008E1188" w:rsidRDefault="008E1188">
            <w:pPr>
              <w:pStyle w:val="Tabletext"/>
            </w:pPr>
          </w:p>
        </w:tc>
        <w:tc>
          <w:tcPr>
            <w:tcW w:w="5001" w:type="dxa"/>
            <w:vAlign w:val="center"/>
          </w:tcPr>
          <w:p w14:paraId="186A7EC5" w14:textId="77777777" w:rsidR="008E1188" w:rsidRDefault="008E1188">
            <w:pPr>
              <w:pStyle w:val="Tabletext"/>
            </w:pPr>
          </w:p>
        </w:tc>
      </w:tr>
      <w:tr w:rsidR="008E1188" w14:paraId="186A7ECA" w14:textId="77777777">
        <w:trPr>
          <w:trHeight w:val="851"/>
        </w:trPr>
        <w:tc>
          <w:tcPr>
            <w:tcW w:w="1908" w:type="dxa"/>
            <w:vAlign w:val="center"/>
          </w:tcPr>
          <w:p w14:paraId="186A7EC7" w14:textId="77777777" w:rsidR="008E1188" w:rsidRDefault="008E1188">
            <w:pPr>
              <w:pStyle w:val="Tabletext"/>
            </w:pPr>
          </w:p>
        </w:tc>
        <w:tc>
          <w:tcPr>
            <w:tcW w:w="3576" w:type="dxa"/>
            <w:vAlign w:val="center"/>
          </w:tcPr>
          <w:p w14:paraId="186A7EC8" w14:textId="77777777" w:rsidR="008E1188" w:rsidRDefault="008E1188">
            <w:pPr>
              <w:pStyle w:val="Tabletext"/>
            </w:pPr>
          </w:p>
        </w:tc>
        <w:tc>
          <w:tcPr>
            <w:tcW w:w="5001" w:type="dxa"/>
            <w:vAlign w:val="center"/>
          </w:tcPr>
          <w:p w14:paraId="186A7EC9" w14:textId="77777777" w:rsidR="008E1188" w:rsidRDefault="008E1188">
            <w:pPr>
              <w:pStyle w:val="Tabletext"/>
            </w:pPr>
          </w:p>
        </w:tc>
      </w:tr>
    </w:tbl>
    <w:p w14:paraId="186A7ECB" w14:textId="77777777" w:rsidR="008E1188" w:rsidRDefault="008E1188"/>
    <w:p w14:paraId="186A7ECC" w14:textId="77777777" w:rsidR="008E1188" w:rsidRDefault="008E1188">
      <w:pPr>
        <w:spacing w:after="200" w:line="276" w:lineRule="auto"/>
        <w:sectPr w:rsidR="008E1188">
          <w:headerReference w:type="even" r:id="rId18"/>
          <w:headerReference w:type="default" r:id="rId19"/>
          <w:footerReference w:type="default" r:id="rId20"/>
          <w:headerReference w:type="first" r:id="rId21"/>
          <w:pgSz w:w="11906" w:h="16838"/>
          <w:pgMar w:top="567" w:right="794" w:bottom="567" w:left="907" w:header="567" w:footer="850" w:gutter="0"/>
          <w:cols w:space="708"/>
          <w:docGrid w:linePitch="360"/>
        </w:sectPr>
      </w:pPr>
    </w:p>
    <w:p w14:paraId="186A7ECD" w14:textId="77777777" w:rsidR="008E1188" w:rsidRDefault="005A4C20">
      <w:pPr>
        <w:pStyle w:val="Contents"/>
      </w:pPr>
      <w:r>
        <w:lastRenderedPageBreak/>
        <w:t>CONTENTS</w:t>
      </w:r>
    </w:p>
    <w:p w14:paraId="186A7ECE" w14:textId="77777777" w:rsidR="008E1188" w:rsidRDefault="005A4C20">
      <w:pPr>
        <w:pStyle w:val="TOC1"/>
        <w:rPr>
          <w:b w:val="0"/>
          <w:color w:val="auto"/>
          <w:kern w:val="2"/>
          <w:sz w:val="21"/>
          <w:lang w:val="en-US" w:eastAsia="zh-CN"/>
          <w14:ligatures w14:val="standardContextual"/>
        </w:rPr>
      </w:pPr>
      <w:r>
        <w:rPr>
          <w:rFonts w:eastAsia="Times New Roman" w:cs="Times New Roman"/>
          <w:b w:val="0"/>
          <w:szCs w:val="20"/>
        </w:rPr>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Pr>
          <w:rFonts w:hint="eastAsia"/>
        </w:rPr>
        <w:t>1.</w:t>
      </w:r>
      <w:r>
        <w:rPr>
          <w:rFonts w:hint="eastAsia"/>
          <w:b w:val="0"/>
          <w:color w:val="auto"/>
          <w:kern w:val="2"/>
          <w:sz w:val="21"/>
          <w:lang w:val="en-US" w:eastAsia="zh-CN"/>
          <w14:ligatures w14:val="standardContextual"/>
        </w:rPr>
        <w:tab/>
      </w:r>
      <w:r>
        <w:rPr>
          <w:rFonts w:hint="eastAsia"/>
        </w:rPr>
        <w:t>Introduction</w:t>
      </w:r>
      <w:r>
        <w:rPr>
          <w:rFonts w:hint="eastAsia"/>
        </w:rPr>
        <w:tab/>
      </w:r>
      <w:r>
        <w:rPr>
          <w:rFonts w:hint="eastAsia"/>
        </w:rPr>
        <w:fldChar w:fldCharType="begin"/>
      </w:r>
      <w:r>
        <w:rPr>
          <w:rFonts w:hint="eastAsia"/>
        </w:rPr>
        <w:instrText xml:space="preserve"> </w:instrText>
      </w:r>
      <w:r>
        <w:instrText>PAGEREF _Toc176183882 \h</w:instrText>
      </w:r>
      <w:r>
        <w:rPr>
          <w:rFonts w:hint="eastAsia"/>
        </w:rPr>
        <w:instrText xml:space="preserve"> </w:instrText>
      </w:r>
      <w:r>
        <w:rPr>
          <w:rFonts w:hint="eastAsia"/>
        </w:rPr>
      </w:r>
      <w:r>
        <w:rPr>
          <w:rFonts w:hint="eastAsia"/>
        </w:rPr>
        <w:fldChar w:fldCharType="separate"/>
      </w:r>
      <w:r>
        <w:t>7</w:t>
      </w:r>
      <w:r>
        <w:rPr>
          <w:rFonts w:hint="eastAsia"/>
        </w:rPr>
        <w:fldChar w:fldCharType="end"/>
      </w:r>
    </w:p>
    <w:p w14:paraId="186A7ECF" w14:textId="77777777" w:rsidR="008E1188" w:rsidRDefault="005A4C20">
      <w:pPr>
        <w:pStyle w:val="TOC2"/>
        <w:rPr>
          <w:color w:val="auto"/>
          <w:kern w:val="2"/>
          <w:sz w:val="21"/>
          <w:lang w:val="en-US" w:eastAsia="zh-CN"/>
          <w14:ligatures w14:val="standardContextual"/>
        </w:rPr>
      </w:pPr>
      <w:r>
        <w:rPr>
          <w:rFonts w:hint="eastAsia"/>
        </w:rPr>
        <w:t>1.1.</w:t>
      </w:r>
      <w:r>
        <w:rPr>
          <w:rFonts w:hint="eastAsia"/>
          <w:color w:val="auto"/>
          <w:kern w:val="2"/>
          <w:sz w:val="21"/>
          <w:lang w:val="en-US" w:eastAsia="zh-CN"/>
          <w14:ligatures w14:val="standardContextual"/>
        </w:rPr>
        <w:tab/>
      </w:r>
      <w:r>
        <w:rPr>
          <w:rFonts w:hint="eastAsia"/>
        </w:rPr>
        <w:t>Scope of the document</w:t>
      </w:r>
      <w:r>
        <w:rPr>
          <w:rFonts w:hint="eastAsia"/>
        </w:rPr>
        <w:tab/>
      </w:r>
      <w:r>
        <w:rPr>
          <w:rFonts w:hint="eastAsia"/>
        </w:rPr>
        <w:fldChar w:fldCharType="begin"/>
      </w:r>
      <w:r>
        <w:rPr>
          <w:rFonts w:hint="eastAsia"/>
        </w:rPr>
        <w:instrText xml:space="preserve"> </w:instrText>
      </w:r>
      <w:r>
        <w:instrText>PAGEREF _Toc176183883 \h</w:instrText>
      </w:r>
      <w:r>
        <w:rPr>
          <w:rFonts w:hint="eastAsia"/>
        </w:rPr>
        <w:instrText xml:space="preserve"> </w:instrText>
      </w:r>
      <w:r>
        <w:rPr>
          <w:rFonts w:hint="eastAsia"/>
        </w:rPr>
      </w:r>
      <w:r>
        <w:rPr>
          <w:rFonts w:hint="eastAsia"/>
        </w:rPr>
        <w:fldChar w:fldCharType="separate"/>
      </w:r>
      <w:r>
        <w:t>7</w:t>
      </w:r>
      <w:r>
        <w:rPr>
          <w:rFonts w:hint="eastAsia"/>
        </w:rPr>
        <w:fldChar w:fldCharType="end"/>
      </w:r>
    </w:p>
    <w:p w14:paraId="186A7ED0" w14:textId="77777777" w:rsidR="008E1188" w:rsidRDefault="005A4C20">
      <w:pPr>
        <w:pStyle w:val="TOC2"/>
        <w:rPr>
          <w:color w:val="auto"/>
          <w:kern w:val="2"/>
          <w:sz w:val="21"/>
          <w:lang w:val="en-US" w:eastAsia="zh-CN"/>
          <w14:ligatures w14:val="standardContextual"/>
        </w:rPr>
      </w:pPr>
      <w:r>
        <w:rPr>
          <w:rFonts w:hint="eastAsia"/>
        </w:rPr>
        <w:t>1.2.</w:t>
      </w:r>
      <w:r>
        <w:rPr>
          <w:rFonts w:hint="eastAsia"/>
          <w:color w:val="auto"/>
          <w:kern w:val="2"/>
          <w:sz w:val="21"/>
          <w:lang w:val="en-US" w:eastAsia="zh-CN"/>
          <w14:ligatures w14:val="standardContextual"/>
        </w:rPr>
        <w:tab/>
      </w:r>
      <w:r>
        <w:rPr>
          <w:rFonts w:hint="eastAsia"/>
        </w:rPr>
        <w:t>Structure of the document</w:t>
      </w:r>
      <w:r>
        <w:rPr>
          <w:rFonts w:hint="eastAsia"/>
        </w:rPr>
        <w:tab/>
      </w:r>
      <w:r>
        <w:rPr>
          <w:rFonts w:hint="eastAsia"/>
        </w:rPr>
        <w:fldChar w:fldCharType="begin"/>
      </w:r>
      <w:r>
        <w:rPr>
          <w:rFonts w:hint="eastAsia"/>
        </w:rPr>
        <w:instrText xml:space="preserve"> </w:instrText>
      </w:r>
      <w:r>
        <w:instrText>PAGEREF _Toc176183884 \h</w:instrText>
      </w:r>
      <w:r>
        <w:rPr>
          <w:rFonts w:hint="eastAsia"/>
        </w:rPr>
        <w:instrText xml:space="preserve"> </w:instrText>
      </w:r>
      <w:r>
        <w:rPr>
          <w:rFonts w:hint="eastAsia"/>
        </w:rPr>
      </w:r>
      <w:r>
        <w:rPr>
          <w:rFonts w:hint="eastAsia"/>
        </w:rPr>
        <w:fldChar w:fldCharType="separate"/>
      </w:r>
      <w:r>
        <w:t>7</w:t>
      </w:r>
      <w:r>
        <w:rPr>
          <w:rFonts w:hint="eastAsia"/>
        </w:rPr>
        <w:fldChar w:fldCharType="end"/>
      </w:r>
    </w:p>
    <w:p w14:paraId="186A7ED1" w14:textId="77777777" w:rsidR="008E1188" w:rsidRDefault="005A4C20">
      <w:pPr>
        <w:pStyle w:val="TOC1"/>
        <w:rPr>
          <w:b w:val="0"/>
          <w:color w:val="auto"/>
          <w:kern w:val="2"/>
          <w:sz w:val="21"/>
          <w:lang w:val="en-US" w:eastAsia="zh-CN"/>
          <w14:ligatures w14:val="standardContextual"/>
        </w:rPr>
      </w:pPr>
      <w:r>
        <w:rPr>
          <w:rFonts w:hint="eastAsia"/>
        </w:rPr>
        <w:t>2.</w:t>
      </w:r>
      <w:r>
        <w:rPr>
          <w:rFonts w:hint="eastAsia"/>
          <w:b w:val="0"/>
          <w:color w:val="auto"/>
          <w:kern w:val="2"/>
          <w:sz w:val="21"/>
          <w:lang w:val="en-US" w:eastAsia="zh-CN"/>
          <w14:ligatures w14:val="standardContextual"/>
        </w:rPr>
        <w:tab/>
      </w:r>
      <w:r>
        <w:rPr>
          <w:rFonts w:hint="eastAsia"/>
        </w:rPr>
        <w:t>IMO Resolution A 1046(27) and a.915(22) Reference Requirements</w:t>
      </w:r>
      <w:r>
        <w:rPr>
          <w:rFonts w:hint="eastAsia"/>
        </w:rPr>
        <w:tab/>
      </w:r>
      <w:r>
        <w:rPr>
          <w:rFonts w:hint="eastAsia"/>
        </w:rPr>
        <w:fldChar w:fldCharType="begin"/>
      </w:r>
      <w:r>
        <w:rPr>
          <w:rFonts w:hint="eastAsia"/>
        </w:rPr>
        <w:instrText xml:space="preserve"> </w:instrText>
      </w:r>
      <w:r>
        <w:instrText>PAGEREF _Toc176183885 \h</w:instrText>
      </w:r>
      <w:r>
        <w:rPr>
          <w:rFonts w:hint="eastAsia"/>
        </w:rPr>
        <w:instrText xml:space="preserve"> </w:instrText>
      </w:r>
      <w:r>
        <w:rPr>
          <w:rFonts w:hint="eastAsia"/>
        </w:rPr>
      </w:r>
      <w:r>
        <w:rPr>
          <w:rFonts w:hint="eastAsia"/>
        </w:rPr>
        <w:fldChar w:fldCharType="separate"/>
      </w:r>
      <w:r>
        <w:t>8</w:t>
      </w:r>
      <w:r>
        <w:rPr>
          <w:rFonts w:hint="eastAsia"/>
        </w:rPr>
        <w:fldChar w:fldCharType="end"/>
      </w:r>
    </w:p>
    <w:p w14:paraId="186A7ED2" w14:textId="77777777" w:rsidR="008E1188" w:rsidRDefault="005A4C20">
      <w:pPr>
        <w:pStyle w:val="TOC1"/>
        <w:rPr>
          <w:b w:val="0"/>
          <w:color w:val="auto"/>
          <w:kern w:val="2"/>
          <w:sz w:val="21"/>
          <w:lang w:val="en-US" w:eastAsia="zh-CN"/>
          <w14:ligatures w14:val="standardContextual"/>
        </w:rPr>
      </w:pPr>
      <w:r>
        <w:rPr>
          <w:rFonts w:hint="eastAsia"/>
        </w:rPr>
        <w:t>3.</w:t>
      </w:r>
      <w:r>
        <w:rPr>
          <w:rFonts w:hint="eastAsia"/>
          <w:b w:val="0"/>
          <w:color w:val="auto"/>
          <w:kern w:val="2"/>
          <w:sz w:val="21"/>
          <w:lang w:val="en-US" w:eastAsia="zh-CN"/>
          <w14:ligatures w14:val="standardContextual"/>
        </w:rPr>
        <w:tab/>
      </w:r>
      <w:r>
        <w:rPr>
          <w:rFonts w:hint="eastAsia"/>
        </w:rPr>
        <w:t xml:space="preserve">GNSS satellite-based PPP </w:t>
      </w:r>
      <w:r>
        <w:rPr>
          <w:rFonts w:hint="eastAsia"/>
          <w:lang w:eastAsia="zh-CN"/>
        </w:rPr>
        <w:t>service</w:t>
      </w:r>
      <w:r>
        <w:rPr>
          <w:rFonts w:hint="eastAsia"/>
        </w:rPr>
        <w:tab/>
      </w:r>
      <w:r>
        <w:rPr>
          <w:rFonts w:hint="eastAsia"/>
        </w:rPr>
        <w:fldChar w:fldCharType="begin"/>
      </w:r>
      <w:r>
        <w:rPr>
          <w:rFonts w:hint="eastAsia"/>
        </w:rPr>
        <w:instrText xml:space="preserve"> </w:instrText>
      </w:r>
      <w:r>
        <w:instrText>PAGEREF _Toc176183886 \h</w:instrText>
      </w:r>
      <w:r>
        <w:rPr>
          <w:rFonts w:hint="eastAsia"/>
        </w:rPr>
        <w:instrText xml:space="preserve"> </w:instrText>
      </w:r>
      <w:r>
        <w:rPr>
          <w:rFonts w:hint="eastAsia"/>
        </w:rPr>
      </w:r>
      <w:r>
        <w:rPr>
          <w:rFonts w:hint="eastAsia"/>
        </w:rPr>
        <w:fldChar w:fldCharType="separate"/>
      </w:r>
      <w:r>
        <w:t>9</w:t>
      </w:r>
      <w:r>
        <w:rPr>
          <w:rFonts w:hint="eastAsia"/>
        </w:rPr>
        <w:fldChar w:fldCharType="end"/>
      </w:r>
    </w:p>
    <w:p w14:paraId="186A7ED3" w14:textId="77777777" w:rsidR="008E1188" w:rsidRDefault="005A4C20">
      <w:pPr>
        <w:pStyle w:val="TOC2"/>
        <w:rPr>
          <w:color w:val="auto"/>
          <w:kern w:val="2"/>
          <w:sz w:val="21"/>
          <w:lang w:val="en-US" w:eastAsia="zh-CN"/>
          <w14:ligatures w14:val="standardContextual"/>
        </w:rPr>
      </w:pPr>
      <w:r>
        <w:rPr>
          <w:rFonts w:hint="eastAsia"/>
        </w:rPr>
        <w:t>3.1.</w:t>
      </w:r>
      <w:r>
        <w:rPr>
          <w:rFonts w:hint="eastAsia"/>
          <w:color w:val="auto"/>
          <w:kern w:val="2"/>
          <w:sz w:val="21"/>
          <w:lang w:val="en-US" w:eastAsia="zh-CN"/>
          <w14:ligatures w14:val="standardContextual"/>
        </w:rPr>
        <w:tab/>
      </w:r>
      <w:r>
        <w:rPr>
          <w:rFonts w:hint="eastAsia"/>
        </w:rPr>
        <w:t xml:space="preserve">Existing and planned GNSS satellite-based PPP </w:t>
      </w:r>
      <w:r>
        <w:rPr>
          <w:rFonts w:hint="eastAsia"/>
          <w:lang w:eastAsia="zh-CN"/>
        </w:rPr>
        <w:t>systems</w:t>
      </w:r>
      <w:r>
        <w:rPr>
          <w:rFonts w:hint="eastAsia"/>
        </w:rPr>
        <w:tab/>
      </w:r>
      <w:r>
        <w:rPr>
          <w:rFonts w:hint="eastAsia"/>
        </w:rPr>
        <w:fldChar w:fldCharType="begin"/>
      </w:r>
      <w:r>
        <w:rPr>
          <w:rFonts w:hint="eastAsia"/>
        </w:rPr>
        <w:instrText xml:space="preserve"> </w:instrText>
      </w:r>
      <w:r>
        <w:instrText>PAGEREF _Toc176183887 \h</w:instrText>
      </w:r>
      <w:r>
        <w:rPr>
          <w:rFonts w:hint="eastAsia"/>
        </w:rPr>
        <w:instrText xml:space="preserve"> </w:instrText>
      </w:r>
      <w:r>
        <w:rPr>
          <w:rFonts w:hint="eastAsia"/>
        </w:rPr>
      </w:r>
      <w:r>
        <w:rPr>
          <w:rFonts w:hint="eastAsia"/>
        </w:rPr>
        <w:fldChar w:fldCharType="separate"/>
      </w:r>
      <w:r>
        <w:t>10</w:t>
      </w:r>
      <w:r>
        <w:rPr>
          <w:rFonts w:hint="eastAsia"/>
        </w:rPr>
        <w:fldChar w:fldCharType="end"/>
      </w:r>
    </w:p>
    <w:p w14:paraId="186A7ED4" w14:textId="77777777" w:rsidR="008E1188" w:rsidRDefault="005A4C20">
      <w:pPr>
        <w:pStyle w:val="TOC2"/>
        <w:rPr>
          <w:color w:val="auto"/>
          <w:kern w:val="2"/>
          <w:sz w:val="21"/>
          <w:lang w:val="en-US" w:eastAsia="zh-CN"/>
          <w14:ligatures w14:val="standardContextual"/>
        </w:rPr>
      </w:pPr>
      <w:r>
        <w:rPr>
          <w:rFonts w:hint="eastAsia"/>
        </w:rPr>
        <w:t>3.2.</w:t>
      </w:r>
      <w:r>
        <w:rPr>
          <w:rFonts w:hint="eastAsia"/>
          <w:color w:val="auto"/>
          <w:kern w:val="2"/>
          <w:sz w:val="21"/>
          <w:lang w:val="en-US" w:eastAsia="zh-CN"/>
          <w14:ligatures w14:val="standardContextual"/>
        </w:rPr>
        <w:tab/>
      </w:r>
      <w:r>
        <w:rPr>
          <w:rFonts w:hint="eastAsia"/>
        </w:rPr>
        <w:t>Correction parameters</w:t>
      </w:r>
      <w:r>
        <w:rPr>
          <w:rFonts w:hint="eastAsia"/>
        </w:rPr>
        <w:tab/>
      </w:r>
      <w:r>
        <w:rPr>
          <w:rFonts w:hint="eastAsia"/>
        </w:rPr>
        <w:fldChar w:fldCharType="begin"/>
      </w:r>
      <w:r>
        <w:rPr>
          <w:rFonts w:hint="eastAsia"/>
        </w:rPr>
        <w:instrText xml:space="preserve"> </w:instrText>
      </w:r>
      <w:r>
        <w:instrText>PAGEREF _Toc176183888 \h</w:instrText>
      </w:r>
      <w:r>
        <w:rPr>
          <w:rFonts w:hint="eastAsia"/>
        </w:rPr>
        <w:instrText xml:space="preserve"> </w:instrText>
      </w:r>
      <w:r>
        <w:rPr>
          <w:rFonts w:hint="eastAsia"/>
        </w:rPr>
      </w:r>
      <w:r>
        <w:rPr>
          <w:rFonts w:hint="eastAsia"/>
        </w:rPr>
        <w:fldChar w:fldCharType="separate"/>
      </w:r>
      <w:r>
        <w:t>11</w:t>
      </w:r>
      <w:r>
        <w:rPr>
          <w:rFonts w:hint="eastAsia"/>
        </w:rPr>
        <w:fldChar w:fldCharType="end"/>
      </w:r>
    </w:p>
    <w:p w14:paraId="186A7ED5" w14:textId="77777777" w:rsidR="008E1188" w:rsidRDefault="005A4C20">
      <w:pPr>
        <w:pStyle w:val="TOC2"/>
        <w:rPr>
          <w:color w:val="auto"/>
          <w:kern w:val="2"/>
          <w:sz w:val="21"/>
          <w:lang w:val="en-US" w:eastAsia="zh-CN"/>
          <w14:ligatures w14:val="standardContextual"/>
        </w:rPr>
      </w:pPr>
      <w:r>
        <w:rPr>
          <w:rFonts w:hint="eastAsia"/>
        </w:rPr>
        <w:t>3.3.</w:t>
      </w:r>
      <w:r>
        <w:rPr>
          <w:rFonts w:hint="eastAsia"/>
          <w:color w:val="auto"/>
          <w:kern w:val="2"/>
          <w:sz w:val="21"/>
          <w:lang w:val="en-US" w:eastAsia="zh-CN"/>
          <w14:ligatures w14:val="standardContextual"/>
        </w:rPr>
        <w:tab/>
      </w:r>
      <w:r>
        <w:rPr>
          <w:rFonts w:hint="eastAsia"/>
          <w:lang w:eastAsia="zh-CN"/>
        </w:rPr>
        <w:t>Augmented navigation message</w:t>
      </w:r>
      <w:r>
        <w:rPr>
          <w:rFonts w:hint="eastAsia"/>
        </w:rPr>
        <w:tab/>
      </w:r>
      <w:r>
        <w:rPr>
          <w:rFonts w:hint="eastAsia"/>
        </w:rPr>
        <w:fldChar w:fldCharType="begin"/>
      </w:r>
      <w:r>
        <w:rPr>
          <w:rFonts w:hint="eastAsia"/>
        </w:rPr>
        <w:instrText xml:space="preserve"> </w:instrText>
      </w:r>
      <w:r>
        <w:instrText>PAGEREF _Toc176183889 \h</w:instrText>
      </w:r>
      <w:r>
        <w:rPr>
          <w:rFonts w:hint="eastAsia"/>
        </w:rPr>
        <w:instrText xml:space="preserve"> </w:instrText>
      </w:r>
      <w:r>
        <w:rPr>
          <w:rFonts w:hint="eastAsia"/>
        </w:rPr>
      </w:r>
      <w:r>
        <w:rPr>
          <w:rFonts w:hint="eastAsia"/>
        </w:rPr>
        <w:fldChar w:fldCharType="separate"/>
      </w:r>
      <w:r>
        <w:t>11</w:t>
      </w:r>
      <w:r>
        <w:rPr>
          <w:rFonts w:hint="eastAsia"/>
        </w:rPr>
        <w:fldChar w:fldCharType="end"/>
      </w:r>
    </w:p>
    <w:p w14:paraId="186A7ED6" w14:textId="77777777" w:rsidR="008E1188" w:rsidRDefault="005A4C20">
      <w:pPr>
        <w:pStyle w:val="TOC1"/>
        <w:rPr>
          <w:b w:val="0"/>
          <w:color w:val="auto"/>
          <w:kern w:val="2"/>
          <w:sz w:val="21"/>
          <w:lang w:val="en-US" w:eastAsia="zh-CN"/>
          <w14:ligatures w14:val="standardContextual"/>
        </w:rPr>
      </w:pPr>
      <w:r>
        <w:rPr>
          <w:rFonts w:hint="eastAsia"/>
        </w:rPr>
        <w:t>4.</w:t>
      </w:r>
      <w:r>
        <w:rPr>
          <w:rFonts w:hint="eastAsia"/>
          <w:b w:val="0"/>
          <w:color w:val="auto"/>
          <w:kern w:val="2"/>
          <w:sz w:val="21"/>
          <w:lang w:val="en-US" w:eastAsia="zh-CN"/>
          <w14:ligatures w14:val="standardContextual"/>
        </w:rPr>
        <w:tab/>
      </w:r>
      <w:r>
        <w:rPr>
          <w:rFonts w:hint="eastAsia"/>
        </w:rPr>
        <w:t>GNSS satellite-based PPP service Performance Parameters</w:t>
      </w:r>
      <w:r>
        <w:rPr>
          <w:rFonts w:hint="eastAsia"/>
        </w:rPr>
        <w:tab/>
      </w:r>
      <w:r>
        <w:rPr>
          <w:rFonts w:hint="eastAsia"/>
        </w:rPr>
        <w:fldChar w:fldCharType="begin"/>
      </w:r>
      <w:r>
        <w:rPr>
          <w:rFonts w:hint="eastAsia"/>
        </w:rPr>
        <w:instrText xml:space="preserve"> </w:instrText>
      </w:r>
      <w:r>
        <w:instrText>PAGEREF _Toc176183890 \h</w:instrText>
      </w:r>
      <w:r>
        <w:rPr>
          <w:rFonts w:hint="eastAsia"/>
        </w:rPr>
        <w:instrText xml:space="preserve"> </w:instrText>
      </w:r>
      <w:r>
        <w:rPr>
          <w:rFonts w:hint="eastAsia"/>
        </w:rPr>
      </w:r>
      <w:r>
        <w:rPr>
          <w:rFonts w:hint="eastAsia"/>
        </w:rPr>
        <w:fldChar w:fldCharType="separate"/>
      </w:r>
      <w:r>
        <w:t>14</w:t>
      </w:r>
      <w:r>
        <w:rPr>
          <w:rFonts w:hint="eastAsia"/>
        </w:rPr>
        <w:fldChar w:fldCharType="end"/>
      </w:r>
    </w:p>
    <w:p w14:paraId="186A7ED7" w14:textId="77777777" w:rsidR="008E1188" w:rsidRDefault="005A4C20">
      <w:pPr>
        <w:pStyle w:val="TOC1"/>
        <w:rPr>
          <w:b w:val="0"/>
          <w:color w:val="auto"/>
          <w:kern w:val="2"/>
          <w:sz w:val="21"/>
          <w:lang w:val="en-US" w:eastAsia="zh-CN"/>
          <w14:ligatures w14:val="standardContextual"/>
        </w:rPr>
      </w:pPr>
      <w:r>
        <w:rPr>
          <w:rFonts w:hint="eastAsia"/>
        </w:rPr>
        <w:t>5.</w:t>
      </w:r>
      <w:r>
        <w:rPr>
          <w:rFonts w:hint="eastAsia"/>
          <w:b w:val="0"/>
          <w:color w:val="auto"/>
          <w:kern w:val="2"/>
          <w:sz w:val="21"/>
          <w:lang w:val="en-US" w:eastAsia="zh-CN"/>
          <w14:ligatures w14:val="standardContextual"/>
        </w:rPr>
        <w:tab/>
      </w:r>
      <w:r>
        <w:rPr>
          <w:rFonts w:hint="eastAsia"/>
        </w:rPr>
        <w:t>GNSS satellite-based PPP MARITIME Service Provision Scheme</w:t>
      </w:r>
      <w:r>
        <w:rPr>
          <w:rFonts w:hint="eastAsia"/>
        </w:rPr>
        <w:tab/>
      </w:r>
      <w:r>
        <w:rPr>
          <w:rFonts w:hint="eastAsia"/>
        </w:rPr>
        <w:fldChar w:fldCharType="begin"/>
      </w:r>
      <w:r>
        <w:rPr>
          <w:rFonts w:hint="eastAsia"/>
        </w:rPr>
        <w:instrText xml:space="preserve"> </w:instrText>
      </w:r>
      <w:r>
        <w:instrText>PAGEREF _Toc176183891 \h</w:instrText>
      </w:r>
      <w:r>
        <w:rPr>
          <w:rFonts w:hint="eastAsia"/>
        </w:rPr>
        <w:instrText xml:space="preserve"> </w:instrText>
      </w:r>
      <w:r>
        <w:rPr>
          <w:rFonts w:hint="eastAsia"/>
        </w:rPr>
      </w:r>
      <w:r>
        <w:rPr>
          <w:rFonts w:hint="eastAsia"/>
        </w:rPr>
        <w:fldChar w:fldCharType="separate"/>
      </w:r>
      <w:r>
        <w:t>16</w:t>
      </w:r>
      <w:r>
        <w:rPr>
          <w:rFonts w:hint="eastAsia"/>
        </w:rPr>
        <w:fldChar w:fldCharType="end"/>
      </w:r>
    </w:p>
    <w:p w14:paraId="186A7ED8" w14:textId="77777777" w:rsidR="008E1188" w:rsidRDefault="005A4C20">
      <w:pPr>
        <w:pStyle w:val="TOC1"/>
        <w:rPr>
          <w:b w:val="0"/>
          <w:color w:val="auto"/>
          <w:kern w:val="2"/>
          <w:sz w:val="21"/>
          <w:lang w:val="en-US" w:eastAsia="zh-CN"/>
          <w14:ligatures w14:val="standardContextual"/>
        </w:rPr>
      </w:pPr>
      <w:r>
        <w:rPr>
          <w:rFonts w:hint="eastAsia"/>
        </w:rPr>
        <w:t>6.</w:t>
      </w:r>
      <w:r>
        <w:rPr>
          <w:rFonts w:hint="eastAsia"/>
          <w:b w:val="0"/>
          <w:color w:val="auto"/>
          <w:kern w:val="2"/>
          <w:sz w:val="21"/>
          <w:lang w:val="en-US" w:eastAsia="zh-CN"/>
          <w14:ligatures w14:val="standardContextual"/>
        </w:rPr>
        <w:tab/>
      </w:r>
      <w:r>
        <w:rPr>
          <w:rFonts w:hint="eastAsia"/>
        </w:rPr>
        <w:t>User Segment Approach</w:t>
      </w:r>
      <w:r>
        <w:rPr>
          <w:rFonts w:hint="eastAsia"/>
        </w:rPr>
        <w:tab/>
      </w:r>
      <w:r>
        <w:rPr>
          <w:rFonts w:hint="eastAsia"/>
        </w:rPr>
        <w:fldChar w:fldCharType="begin"/>
      </w:r>
      <w:r>
        <w:rPr>
          <w:rFonts w:hint="eastAsia"/>
        </w:rPr>
        <w:instrText xml:space="preserve"> </w:instrText>
      </w:r>
      <w:r>
        <w:instrText>PAGEREF _Toc176183892 \h</w:instrText>
      </w:r>
      <w:r>
        <w:rPr>
          <w:rFonts w:hint="eastAsia"/>
        </w:rPr>
        <w:instrText xml:space="preserve"> </w:instrText>
      </w:r>
      <w:r>
        <w:rPr>
          <w:rFonts w:hint="eastAsia"/>
        </w:rPr>
      </w:r>
      <w:r>
        <w:rPr>
          <w:rFonts w:hint="eastAsia"/>
        </w:rPr>
        <w:fldChar w:fldCharType="separate"/>
      </w:r>
      <w:r>
        <w:t>16</w:t>
      </w:r>
      <w:r>
        <w:rPr>
          <w:rFonts w:hint="eastAsia"/>
        </w:rPr>
        <w:fldChar w:fldCharType="end"/>
      </w:r>
    </w:p>
    <w:p w14:paraId="186A7ED9" w14:textId="77777777" w:rsidR="008E1188" w:rsidRDefault="005A4C20">
      <w:pPr>
        <w:pStyle w:val="TOC2"/>
        <w:rPr>
          <w:color w:val="auto"/>
          <w:kern w:val="2"/>
          <w:sz w:val="21"/>
          <w:lang w:val="en-US" w:eastAsia="zh-CN"/>
          <w14:ligatures w14:val="standardContextual"/>
        </w:rPr>
      </w:pPr>
      <w:r>
        <w:rPr>
          <w:rFonts w:hint="eastAsia"/>
          <w:lang w:eastAsia="zh-CN"/>
        </w:rPr>
        <w:t>6.1.</w:t>
      </w:r>
      <w:r>
        <w:rPr>
          <w:rFonts w:hint="eastAsia"/>
          <w:color w:val="auto"/>
          <w:kern w:val="2"/>
          <w:sz w:val="21"/>
          <w:lang w:val="en-US" w:eastAsia="zh-CN"/>
          <w14:ligatures w14:val="standardContextual"/>
        </w:rPr>
        <w:tab/>
      </w:r>
      <w:r>
        <w:rPr>
          <w:rFonts w:hint="eastAsia"/>
          <w:lang w:eastAsia="zh-CN"/>
        </w:rPr>
        <w:t>MASS</w:t>
      </w:r>
      <w:r>
        <w:rPr>
          <w:rFonts w:hint="eastAsia"/>
        </w:rPr>
        <w:tab/>
      </w:r>
      <w:r>
        <w:rPr>
          <w:rFonts w:hint="eastAsia"/>
        </w:rPr>
        <w:fldChar w:fldCharType="begin"/>
      </w:r>
      <w:r>
        <w:rPr>
          <w:rFonts w:hint="eastAsia"/>
        </w:rPr>
        <w:instrText xml:space="preserve"> </w:instrText>
      </w:r>
      <w:r>
        <w:instrText>PAGEREF _Toc176183893 \h</w:instrText>
      </w:r>
      <w:r>
        <w:rPr>
          <w:rFonts w:hint="eastAsia"/>
        </w:rPr>
        <w:instrText xml:space="preserve"> </w:instrText>
      </w:r>
      <w:r>
        <w:rPr>
          <w:rFonts w:hint="eastAsia"/>
        </w:rPr>
      </w:r>
      <w:r>
        <w:rPr>
          <w:rFonts w:hint="eastAsia"/>
        </w:rPr>
        <w:fldChar w:fldCharType="separate"/>
      </w:r>
      <w:r>
        <w:t>17</w:t>
      </w:r>
      <w:r>
        <w:rPr>
          <w:rFonts w:hint="eastAsia"/>
        </w:rPr>
        <w:fldChar w:fldCharType="end"/>
      </w:r>
    </w:p>
    <w:p w14:paraId="186A7EDA" w14:textId="77777777" w:rsidR="008E1188" w:rsidRDefault="005A4C20">
      <w:pPr>
        <w:pStyle w:val="TOC2"/>
        <w:rPr>
          <w:color w:val="auto"/>
          <w:kern w:val="2"/>
          <w:sz w:val="21"/>
          <w:lang w:val="en-US" w:eastAsia="zh-CN"/>
          <w14:ligatures w14:val="standardContextual"/>
        </w:rPr>
      </w:pPr>
      <w:r>
        <w:rPr>
          <w:rFonts w:hint="eastAsia"/>
          <w:lang w:eastAsia="zh-CN"/>
        </w:rPr>
        <w:t>6.2.</w:t>
      </w:r>
      <w:r>
        <w:rPr>
          <w:rFonts w:hint="eastAsia"/>
          <w:color w:val="auto"/>
          <w:kern w:val="2"/>
          <w:sz w:val="21"/>
          <w:lang w:val="en-US" w:eastAsia="zh-CN"/>
          <w14:ligatures w14:val="standardContextual"/>
        </w:rPr>
        <w:tab/>
      </w:r>
      <w:r>
        <w:rPr>
          <w:rFonts w:hint="eastAsia"/>
          <w:lang w:eastAsia="zh-CN"/>
        </w:rPr>
        <w:t>Dredging</w:t>
      </w:r>
      <w:r>
        <w:rPr>
          <w:rFonts w:hint="eastAsia"/>
        </w:rPr>
        <w:tab/>
      </w:r>
      <w:r>
        <w:rPr>
          <w:rFonts w:hint="eastAsia"/>
        </w:rPr>
        <w:fldChar w:fldCharType="begin"/>
      </w:r>
      <w:r>
        <w:rPr>
          <w:rFonts w:hint="eastAsia"/>
        </w:rPr>
        <w:instrText xml:space="preserve"> </w:instrText>
      </w:r>
      <w:r>
        <w:instrText>PAGEREF _Toc176183894 \h</w:instrText>
      </w:r>
      <w:r>
        <w:rPr>
          <w:rFonts w:hint="eastAsia"/>
        </w:rPr>
        <w:instrText xml:space="preserve"> </w:instrText>
      </w:r>
      <w:r>
        <w:rPr>
          <w:rFonts w:hint="eastAsia"/>
        </w:rPr>
      </w:r>
      <w:r>
        <w:rPr>
          <w:rFonts w:hint="eastAsia"/>
        </w:rPr>
        <w:fldChar w:fldCharType="separate"/>
      </w:r>
      <w:r>
        <w:t>17</w:t>
      </w:r>
      <w:r>
        <w:rPr>
          <w:rFonts w:hint="eastAsia"/>
        </w:rPr>
        <w:fldChar w:fldCharType="end"/>
      </w:r>
    </w:p>
    <w:p w14:paraId="186A7EDB" w14:textId="77777777" w:rsidR="008E1188" w:rsidRDefault="005A4C20">
      <w:pPr>
        <w:pStyle w:val="TOC2"/>
        <w:rPr>
          <w:color w:val="auto"/>
          <w:kern w:val="2"/>
          <w:sz w:val="21"/>
          <w:lang w:val="en-US" w:eastAsia="zh-CN"/>
          <w14:ligatures w14:val="standardContextual"/>
        </w:rPr>
      </w:pPr>
      <w:r>
        <w:rPr>
          <w:rFonts w:hint="eastAsia"/>
          <w:lang w:eastAsia="zh-CN"/>
        </w:rPr>
        <w:t>6.3.</w:t>
      </w:r>
      <w:r>
        <w:rPr>
          <w:rFonts w:hint="eastAsia"/>
          <w:color w:val="auto"/>
          <w:kern w:val="2"/>
          <w:sz w:val="21"/>
          <w:lang w:val="en-US" w:eastAsia="zh-CN"/>
          <w14:ligatures w14:val="standardContextual"/>
        </w:rPr>
        <w:tab/>
      </w:r>
      <w:r>
        <w:rPr>
          <w:rFonts w:hint="eastAsia"/>
          <w:lang w:eastAsia="zh-CN"/>
        </w:rPr>
        <w:t>automatic docking</w:t>
      </w:r>
      <w:r>
        <w:rPr>
          <w:rFonts w:hint="eastAsia"/>
        </w:rPr>
        <w:tab/>
      </w:r>
      <w:r>
        <w:rPr>
          <w:rFonts w:hint="eastAsia"/>
        </w:rPr>
        <w:fldChar w:fldCharType="begin"/>
      </w:r>
      <w:r>
        <w:rPr>
          <w:rFonts w:hint="eastAsia"/>
        </w:rPr>
        <w:instrText xml:space="preserve"> </w:instrText>
      </w:r>
      <w:r>
        <w:instrText>PAGEREF _Toc176183895 \h</w:instrText>
      </w:r>
      <w:r>
        <w:rPr>
          <w:rFonts w:hint="eastAsia"/>
        </w:rPr>
        <w:instrText xml:space="preserve"> </w:instrText>
      </w:r>
      <w:r>
        <w:rPr>
          <w:rFonts w:hint="eastAsia"/>
        </w:rPr>
      </w:r>
      <w:r>
        <w:rPr>
          <w:rFonts w:hint="eastAsia"/>
        </w:rPr>
        <w:fldChar w:fldCharType="separate"/>
      </w:r>
      <w:r>
        <w:t>17</w:t>
      </w:r>
      <w:r>
        <w:rPr>
          <w:rFonts w:hint="eastAsia"/>
        </w:rPr>
        <w:fldChar w:fldCharType="end"/>
      </w:r>
    </w:p>
    <w:p w14:paraId="186A7EDC" w14:textId="77777777" w:rsidR="008E1188" w:rsidRDefault="005A4C20">
      <w:pPr>
        <w:pStyle w:val="TOC2"/>
        <w:rPr>
          <w:color w:val="auto"/>
          <w:kern w:val="2"/>
          <w:sz w:val="21"/>
          <w:lang w:val="en-US" w:eastAsia="zh-CN"/>
          <w14:ligatures w14:val="standardContextual"/>
        </w:rPr>
      </w:pPr>
      <w:r>
        <w:rPr>
          <w:rFonts w:hint="eastAsia"/>
          <w:lang w:eastAsia="zh-CN"/>
        </w:rPr>
        <w:t>6.4.</w:t>
      </w:r>
      <w:r>
        <w:rPr>
          <w:rFonts w:hint="eastAsia"/>
          <w:color w:val="auto"/>
          <w:kern w:val="2"/>
          <w:sz w:val="21"/>
          <w:lang w:val="en-US" w:eastAsia="zh-CN"/>
          <w14:ligatures w14:val="standardContextual"/>
        </w:rPr>
        <w:tab/>
      </w:r>
      <w:r>
        <w:rPr>
          <w:rFonts w:hint="eastAsia"/>
          <w:lang w:eastAsia="zh-CN"/>
        </w:rPr>
        <w:t>cargo handling</w:t>
      </w:r>
      <w:r>
        <w:rPr>
          <w:rFonts w:hint="eastAsia"/>
        </w:rPr>
        <w:tab/>
      </w:r>
      <w:r>
        <w:rPr>
          <w:rFonts w:hint="eastAsia"/>
        </w:rPr>
        <w:fldChar w:fldCharType="begin"/>
      </w:r>
      <w:r>
        <w:rPr>
          <w:rFonts w:hint="eastAsia"/>
        </w:rPr>
        <w:instrText xml:space="preserve"> </w:instrText>
      </w:r>
      <w:r>
        <w:instrText>PAGEREF _Toc176183896 \h</w:instrText>
      </w:r>
      <w:r>
        <w:rPr>
          <w:rFonts w:hint="eastAsia"/>
        </w:rPr>
        <w:instrText xml:space="preserve"> </w:instrText>
      </w:r>
      <w:r>
        <w:rPr>
          <w:rFonts w:hint="eastAsia"/>
        </w:rPr>
      </w:r>
      <w:r>
        <w:rPr>
          <w:rFonts w:hint="eastAsia"/>
        </w:rPr>
        <w:fldChar w:fldCharType="separate"/>
      </w:r>
      <w:r>
        <w:t>17</w:t>
      </w:r>
      <w:r>
        <w:rPr>
          <w:rFonts w:hint="eastAsia"/>
        </w:rPr>
        <w:fldChar w:fldCharType="end"/>
      </w:r>
    </w:p>
    <w:p w14:paraId="186A7EDD" w14:textId="77777777" w:rsidR="008E1188" w:rsidRDefault="005A4C20">
      <w:pPr>
        <w:pStyle w:val="TOC2"/>
        <w:rPr>
          <w:color w:val="auto"/>
          <w:kern w:val="2"/>
          <w:sz w:val="21"/>
          <w:lang w:val="en-US" w:eastAsia="zh-CN"/>
          <w14:ligatures w14:val="standardContextual"/>
        </w:rPr>
      </w:pPr>
      <w:r>
        <w:rPr>
          <w:rFonts w:hint="eastAsia"/>
          <w:lang w:eastAsia="zh-CN"/>
        </w:rPr>
        <w:t>6.5.</w:t>
      </w:r>
      <w:r>
        <w:rPr>
          <w:rFonts w:hint="eastAsia"/>
          <w:color w:val="auto"/>
          <w:kern w:val="2"/>
          <w:sz w:val="21"/>
          <w:lang w:val="en-US" w:eastAsia="zh-CN"/>
          <w14:ligatures w14:val="standardContextual"/>
        </w:rPr>
        <w:tab/>
      </w:r>
      <w:r>
        <w:rPr>
          <w:rFonts w:hint="eastAsia"/>
          <w:lang w:eastAsia="zh-CN"/>
        </w:rPr>
        <w:t>construction works</w:t>
      </w:r>
      <w:r>
        <w:rPr>
          <w:rFonts w:hint="eastAsia"/>
        </w:rPr>
        <w:tab/>
      </w:r>
      <w:r>
        <w:rPr>
          <w:rFonts w:hint="eastAsia"/>
        </w:rPr>
        <w:fldChar w:fldCharType="begin"/>
      </w:r>
      <w:r>
        <w:rPr>
          <w:rFonts w:hint="eastAsia"/>
        </w:rPr>
        <w:instrText xml:space="preserve"> </w:instrText>
      </w:r>
      <w:r>
        <w:instrText>PAGEREF _Toc176183897 \h</w:instrText>
      </w:r>
      <w:r>
        <w:rPr>
          <w:rFonts w:hint="eastAsia"/>
        </w:rPr>
        <w:instrText xml:space="preserve"> </w:instrText>
      </w:r>
      <w:r>
        <w:rPr>
          <w:rFonts w:hint="eastAsia"/>
        </w:rPr>
      </w:r>
      <w:r>
        <w:rPr>
          <w:rFonts w:hint="eastAsia"/>
        </w:rPr>
        <w:fldChar w:fldCharType="separate"/>
      </w:r>
      <w:r>
        <w:t>17</w:t>
      </w:r>
      <w:r>
        <w:rPr>
          <w:rFonts w:hint="eastAsia"/>
        </w:rPr>
        <w:fldChar w:fldCharType="end"/>
      </w:r>
    </w:p>
    <w:p w14:paraId="186A7EDE" w14:textId="77777777" w:rsidR="008E1188" w:rsidRDefault="005A4C20">
      <w:pPr>
        <w:pStyle w:val="TOC2"/>
        <w:rPr>
          <w:color w:val="auto"/>
          <w:kern w:val="2"/>
          <w:sz w:val="21"/>
          <w:lang w:val="en-US" w:eastAsia="zh-CN"/>
          <w14:ligatures w14:val="standardContextual"/>
        </w:rPr>
      </w:pPr>
      <w:r>
        <w:rPr>
          <w:rFonts w:hint="eastAsia"/>
          <w:lang w:eastAsia="zh-CN"/>
        </w:rPr>
        <w:t>6.6.</w:t>
      </w:r>
      <w:r>
        <w:rPr>
          <w:rFonts w:hint="eastAsia"/>
          <w:color w:val="auto"/>
          <w:kern w:val="2"/>
          <w:sz w:val="21"/>
          <w:lang w:val="en-US" w:eastAsia="zh-CN"/>
          <w14:ligatures w14:val="standardContextual"/>
        </w:rPr>
        <w:tab/>
      </w:r>
      <w:r>
        <w:rPr>
          <w:rFonts w:hint="eastAsia"/>
          <w:lang w:eastAsia="zh-CN"/>
        </w:rPr>
        <w:t>Hydrography</w:t>
      </w:r>
      <w:r>
        <w:rPr>
          <w:rFonts w:hint="eastAsia"/>
        </w:rPr>
        <w:tab/>
      </w:r>
      <w:r>
        <w:rPr>
          <w:rFonts w:hint="eastAsia"/>
        </w:rPr>
        <w:fldChar w:fldCharType="begin"/>
      </w:r>
      <w:r>
        <w:rPr>
          <w:rFonts w:hint="eastAsia"/>
        </w:rPr>
        <w:instrText xml:space="preserve"> </w:instrText>
      </w:r>
      <w:r>
        <w:instrText>PAGEREF _Toc176183898 \h</w:instrText>
      </w:r>
      <w:r>
        <w:rPr>
          <w:rFonts w:hint="eastAsia"/>
        </w:rPr>
        <w:instrText xml:space="preserve"> </w:instrText>
      </w:r>
      <w:r>
        <w:rPr>
          <w:rFonts w:hint="eastAsia"/>
        </w:rPr>
      </w:r>
      <w:r>
        <w:rPr>
          <w:rFonts w:hint="eastAsia"/>
        </w:rPr>
        <w:fldChar w:fldCharType="separate"/>
      </w:r>
      <w:r>
        <w:t>17</w:t>
      </w:r>
      <w:r>
        <w:rPr>
          <w:rFonts w:hint="eastAsia"/>
        </w:rPr>
        <w:fldChar w:fldCharType="end"/>
      </w:r>
    </w:p>
    <w:p w14:paraId="186A7EDF" w14:textId="77777777" w:rsidR="008E1188" w:rsidRDefault="005A4C20">
      <w:pPr>
        <w:pStyle w:val="TOC1"/>
        <w:rPr>
          <w:b w:val="0"/>
          <w:color w:val="auto"/>
          <w:kern w:val="2"/>
          <w:sz w:val="21"/>
          <w:lang w:val="en-US" w:eastAsia="zh-CN"/>
          <w14:ligatures w14:val="standardContextual"/>
        </w:rPr>
      </w:pPr>
      <w:r>
        <w:rPr>
          <w:rFonts w:hint="eastAsia"/>
        </w:rPr>
        <w:t>7.</w:t>
      </w:r>
      <w:r>
        <w:rPr>
          <w:rFonts w:hint="eastAsia"/>
          <w:b w:val="0"/>
          <w:color w:val="auto"/>
          <w:kern w:val="2"/>
          <w:sz w:val="21"/>
          <w:lang w:val="en-US" w:eastAsia="zh-CN"/>
          <w14:ligatures w14:val="standardContextual"/>
        </w:rPr>
        <w:tab/>
      </w:r>
      <w:r>
        <w:rPr>
          <w:rFonts w:hint="eastAsia"/>
        </w:rPr>
        <w:t>Acronyms</w:t>
      </w:r>
      <w:r>
        <w:rPr>
          <w:rFonts w:hint="eastAsia"/>
        </w:rPr>
        <w:tab/>
      </w:r>
      <w:r>
        <w:rPr>
          <w:rFonts w:hint="eastAsia"/>
        </w:rPr>
        <w:fldChar w:fldCharType="begin"/>
      </w:r>
      <w:r>
        <w:rPr>
          <w:rFonts w:hint="eastAsia"/>
        </w:rPr>
        <w:instrText xml:space="preserve"> </w:instrText>
      </w:r>
      <w:r>
        <w:instrText>PAGEREF _Toc176183899 \h</w:instrText>
      </w:r>
      <w:r>
        <w:rPr>
          <w:rFonts w:hint="eastAsia"/>
        </w:rPr>
        <w:instrText xml:space="preserve"> </w:instrText>
      </w:r>
      <w:r>
        <w:rPr>
          <w:rFonts w:hint="eastAsia"/>
        </w:rPr>
      </w:r>
      <w:r>
        <w:rPr>
          <w:rFonts w:hint="eastAsia"/>
        </w:rPr>
        <w:fldChar w:fldCharType="separate"/>
      </w:r>
      <w:r>
        <w:t>17</w:t>
      </w:r>
      <w:r>
        <w:rPr>
          <w:rFonts w:hint="eastAsia"/>
        </w:rPr>
        <w:fldChar w:fldCharType="end"/>
      </w:r>
    </w:p>
    <w:p w14:paraId="186A7EE0" w14:textId="77777777" w:rsidR="008E1188" w:rsidRDefault="005A4C20">
      <w:pPr>
        <w:pStyle w:val="TOC1"/>
        <w:rPr>
          <w:b w:val="0"/>
          <w:color w:val="auto"/>
          <w:kern w:val="2"/>
          <w:sz w:val="21"/>
          <w:lang w:val="en-US" w:eastAsia="zh-CN"/>
          <w14:ligatures w14:val="standardContextual"/>
        </w:rPr>
      </w:pPr>
      <w:r>
        <w:rPr>
          <w:rFonts w:hint="eastAsia"/>
        </w:rPr>
        <w:t>8.</w:t>
      </w:r>
      <w:r>
        <w:rPr>
          <w:rFonts w:hint="eastAsia"/>
          <w:b w:val="0"/>
          <w:color w:val="auto"/>
          <w:kern w:val="2"/>
          <w:sz w:val="21"/>
          <w:lang w:val="en-US" w:eastAsia="zh-CN"/>
          <w14:ligatures w14:val="standardContextual"/>
        </w:rPr>
        <w:tab/>
      </w:r>
      <w:r>
        <w:rPr>
          <w:rFonts w:hint="eastAsia"/>
        </w:rPr>
        <w:t>References</w:t>
      </w:r>
      <w:r>
        <w:rPr>
          <w:rFonts w:hint="eastAsia"/>
        </w:rPr>
        <w:tab/>
      </w:r>
      <w:r>
        <w:rPr>
          <w:rFonts w:hint="eastAsia"/>
        </w:rPr>
        <w:fldChar w:fldCharType="begin"/>
      </w:r>
      <w:r>
        <w:rPr>
          <w:rFonts w:hint="eastAsia"/>
        </w:rPr>
        <w:instrText xml:space="preserve"> </w:instrText>
      </w:r>
      <w:r>
        <w:instrText>PAGEREF _Toc176183900 \h</w:instrText>
      </w:r>
      <w:r>
        <w:rPr>
          <w:rFonts w:hint="eastAsia"/>
        </w:rPr>
        <w:instrText xml:space="preserve"> </w:instrText>
      </w:r>
      <w:r>
        <w:rPr>
          <w:rFonts w:hint="eastAsia"/>
        </w:rPr>
      </w:r>
      <w:r>
        <w:rPr>
          <w:rFonts w:hint="eastAsia"/>
        </w:rPr>
        <w:fldChar w:fldCharType="separate"/>
      </w:r>
      <w:r>
        <w:t>18</w:t>
      </w:r>
      <w:r>
        <w:rPr>
          <w:rFonts w:hint="eastAsia"/>
        </w:rPr>
        <w:fldChar w:fldCharType="end"/>
      </w:r>
    </w:p>
    <w:p w14:paraId="186A7EE1" w14:textId="77777777" w:rsidR="008E1188" w:rsidRDefault="005A4C20">
      <w:pPr>
        <w:pStyle w:val="ListofFigures"/>
        <w:rPr>
          <w:b w:val="0"/>
          <w:color w:val="00558C" w:themeColor="accent1"/>
          <w:sz w:val="22"/>
          <w:lang w:val="en-US"/>
        </w:rPr>
      </w:pPr>
      <w:r>
        <w:rPr>
          <w:rFonts w:eastAsia="Times New Roman" w:cs="Times New Roman"/>
          <w:b w:val="0"/>
          <w:color w:val="00558C" w:themeColor="accent1"/>
          <w:sz w:val="22"/>
          <w:szCs w:val="20"/>
        </w:rPr>
        <w:fldChar w:fldCharType="end"/>
      </w:r>
    </w:p>
    <w:p w14:paraId="186A7EE2" w14:textId="77777777" w:rsidR="008E1188" w:rsidRDefault="005A4C20">
      <w:pPr>
        <w:pStyle w:val="ListofFigures"/>
        <w:rPr>
          <w:lang w:val="en-US"/>
        </w:rPr>
      </w:pPr>
      <w:r>
        <w:rPr>
          <w:lang w:val="en-US"/>
        </w:rPr>
        <w:t>List of Tables</w:t>
      </w:r>
    </w:p>
    <w:p w14:paraId="186A7EE3" w14:textId="77777777" w:rsidR="008E1188" w:rsidRDefault="005A4C20">
      <w:pPr>
        <w:pStyle w:val="TableofFigures"/>
        <w:rPr>
          <w:i w:val="0"/>
          <w:kern w:val="2"/>
          <w:sz w:val="21"/>
          <w:lang w:val="en-US" w:eastAsia="zh-CN"/>
          <w14:ligatures w14:val="standardContextual"/>
        </w:rPr>
      </w:pPr>
      <w:r>
        <w:rPr>
          <w:bCs/>
          <w:lang w:val="en-US"/>
        </w:rPr>
        <w:fldChar w:fldCharType="begin"/>
      </w:r>
      <w:r>
        <w:rPr>
          <w:bCs/>
          <w:i w:val="0"/>
          <w:lang w:val="en-US"/>
        </w:rPr>
        <w:instrText xml:space="preserve"> TOC \h \z \c "Table" </w:instrText>
      </w:r>
      <w:r>
        <w:rPr>
          <w:bCs/>
          <w:lang w:val="en-US"/>
        </w:rPr>
        <w:fldChar w:fldCharType="separate"/>
      </w:r>
      <w:hyperlink w:anchor="_Toc176186472" w:history="1">
        <w:r>
          <w:rPr>
            <w:rStyle w:val="Hyperlink"/>
            <w:rFonts w:hint="eastAsia"/>
          </w:rPr>
          <w:t>Table 3</w:t>
        </w:r>
        <w:r>
          <w:rPr>
            <w:rStyle w:val="Hyperlink"/>
            <w:rFonts w:hint="eastAsia"/>
          </w:rPr>
          <w:noBreakHyphen/>
          <w:t xml:space="preserve">1: </w:t>
        </w:r>
        <w:r>
          <w:rPr>
            <w:rStyle w:val="Hyperlink"/>
            <w:rFonts w:hint="eastAsia"/>
            <w:lang w:val="en-US" w:eastAsia="zh-CN"/>
          </w:rPr>
          <w:t xml:space="preserve">The </w:t>
        </w:r>
        <w:r>
          <w:rPr>
            <w:rStyle w:val="Hyperlink"/>
            <w:rFonts w:hint="eastAsia"/>
          </w:rPr>
          <w:t xml:space="preserve">existing and planned GNSS satellite-based PPP </w:t>
        </w:r>
        <w:r>
          <w:rPr>
            <w:rStyle w:val="Hyperlink"/>
            <w:rFonts w:hint="eastAsia"/>
            <w:lang w:eastAsia="zh-CN"/>
          </w:rPr>
          <w:t>systems</w:t>
        </w:r>
        <w:r>
          <w:rPr>
            <w:rFonts w:hint="eastAsia"/>
          </w:rPr>
          <w:tab/>
        </w:r>
        <w:r>
          <w:rPr>
            <w:rFonts w:hint="eastAsia"/>
          </w:rPr>
          <w:fldChar w:fldCharType="begin"/>
        </w:r>
        <w:r>
          <w:rPr>
            <w:rFonts w:hint="eastAsia"/>
          </w:rPr>
          <w:instrText xml:space="preserve"> </w:instrText>
        </w:r>
        <w:r>
          <w:instrText>PAGEREF _Toc176186472 \h</w:instrText>
        </w:r>
        <w:r>
          <w:rPr>
            <w:rFonts w:hint="eastAsia"/>
          </w:rPr>
          <w:instrText xml:space="preserve"> </w:instrText>
        </w:r>
        <w:r>
          <w:rPr>
            <w:rFonts w:hint="eastAsia"/>
          </w:rPr>
        </w:r>
        <w:r>
          <w:rPr>
            <w:rFonts w:hint="eastAsia"/>
          </w:rPr>
          <w:fldChar w:fldCharType="separate"/>
        </w:r>
        <w:r>
          <w:t>10</w:t>
        </w:r>
        <w:r>
          <w:rPr>
            <w:rFonts w:hint="eastAsia"/>
          </w:rPr>
          <w:fldChar w:fldCharType="end"/>
        </w:r>
      </w:hyperlink>
    </w:p>
    <w:p w14:paraId="186A7EE4" w14:textId="77777777" w:rsidR="008E1188" w:rsidRDefault="005A4C20">
      <w:pPr>
        <w:pStyle w:val="TableofFigures"/>
        <w:rPr>
          <w:i w:val="0"/>
          <w:kern w:val="2"/>
          <w:sz w:val="21"/>
          <w:lang w:val="en-US" w:eastAsia="zh-CN"/>
          <w14:ligatures w14:val="standardContextual"/>
        </w:rPr>
      </w:pPr>
      <w:hyperlink w:anchor="_Toc176186473" w:history="1">
        <w:r>
          <w:rPr>
            <w:rStyle w:val="Hyperlink"/>
            <w:rFonts w:hint="eastAsia"/>
          </w:rPr>
          <w:t>Table 3</w:t>
        </w:r>
        <w:r>
          <w:rPr>
            <w:rStyle w:val="Hyperlink"/>
            <w:rFonts w:hint="eastAsia"/>
          </w:rPr>
          <w:noBreakHyphen/>
          <w:t>2: Correction parameters for Satellite-Based PPP</w:t>
        </w:r>
        <w:r>
          <w:rPr>
            <w:rFonts w:hint="eastAsia"/>
          </w:rPr>
          <w:tab/>
        </w:r>
        <w:r>
          <w:rPr>
            <w:rFonts w:hint="eastAsia"/>
          </w:rPr>
          <w:fldChar w:fldCharType="begin"/>
        </w:r>
        <w:r>
          <w:rPr>
            <w:rFonts w:hint="eastAsia"/>
          </w:rPr>
          <w:instrText xml:space="preserve"> </w:instrText>
        </w:r>
        <w:r>
          <w:instrText>PAGEREF _Toc176186473 \h</w:instrText>
        </w:r>
        <w:r>
          <w:rPr>
            <w:rFonts w:hint="eastAsia"/>
          </w:rPr>
          <w:instrText xml:space="preserve"> </w:instrText>
        </w:r>
        <w:r>
          <w:rPr>
            <w:rFonts w:hint="eastAsia"/>
          </w:rPr>
        </w:r>
        <w:r>
          <w:rPr>
            <w:rFonts w:hint="eastAsia"/>
          </w:rPr>
          <w:fldChar w:fldCharType="separate"/>
        </w:r>
        <w:r>
          <w:t>10</w:t>
        </w:r>
        <w:r>
          <w:rPr>
            <w:rFonts w:hint="eastAsia"/>
          </w:rPr>
          <w:fldChar w:fldCharType="end"/>
        </w:r>
      </w:hyperlink>
    </w:p>
    <w:p w14:paraId="186A7EE5" w14:textId="77777777" w:rsidR="008E1188" w:rsidRDefault="005A4C20">
      <w:pPr>
        <w:pStyle w:val="ListofFigures"/>
        <w:rPr>
          <w:bCs/>
          <w:i/>
          <w:color w:val="auto"/>
          <w:sz w:val="22"/>
          <w:szCs w:val="22"/>
          <w:lang w:val="en-US"/>
        </w:rPr>
      </w:pPr>
      <w:r>
        <w:rPr>
          <w:bCs/>
          <w:i/>
          <w:color w:val="auto"/>
          <w:sz w:val="22"/>
          <w:szCs w:val="22"/>
          <w:lang w:val="en-US"/>
        </w:rPr>
        <w:fldChar w:fldCharType="end"/>
      </w:r>
    </w:p>
    <w:p w14:paraId="186A7EE6" w14:textId="77777777" w:rsidR="008E1188" w:rsidRDefault="005A4C20">
      <w:pPr>
        <w:pStyle w:val="ListofFigures"/>
      </w:pPr>
      <w:r>
        <w:t>List of Figures</w:t>
      </w:r>
    </w:p>
    <w:p w14:paraId="186A7EE7" w14:textId="77777777" w:rsidR="008E1188" w:rsidRDefault="005A4C20">
      <w:pPr>
        <w:pStyle w:val="TableofFigures"/>
        <w:rPr>
          <w:i w:val="0"/>
          <w:kern w:val="2"/>
          <w:sz w:val="21"/>
          <w:lang w:val="en-US" w:eastAsia="zh-CN"/>
          <w14:ligatures w14:val="standardContextual"/>
        </w:rPr>
      </w:pPr>
      <w:r>
        <w:rPr>
          <w:b/>
          <w:i w:val="0"/>
          <w:lang w:val="en-US"/>
        </w:rPr>
        <w:fldChar w:fldCharType="begin"/>
      </w:r>
      <w:r>
        <w:rPr>
          <w:lang w:val="en-US"/>
        </w:rPr>
        <w:instrText xml:space="preserve"> TOC \h \z \c "Figure" </w:instrText>
      </w:r>
      <w:r>
        <w:rPr>
          <w:b/>
          <w:i w:val="0"/>
          <w:lang w:val="en-US"/>
        </w:rPr>
        <w:fldChar w:fldCharType="separate"/>
      </w:r>
      <w:hyperlink w:anchor="_Toc176183416" w:history="1">
        <w:r>
          <w:rPr>
            <w:rStyle w:val="Hyperlink"/>
            <w:rFonts w:hint="eastAsia"/>
          </w:rPr>
          <w:t>Figure 3</w:t>
        </w:r>
        <w:r>
          <w:rPr>
            <w:rStyle w:val="Hyperlink"/>
            <w:rFonts w:hint="eastAsia"/>
          </w:rPr>
          <w:noBreakHyphen/>
          <w:t>1: Basic GNSS satellite-based PPP service architecture</w:t>
        </w:r>
        <w:r>
          <w:rPr>
            <w:rFonts w:hint="eastAsia"/>
          </w:rPr>
          <w:tab/>
        </w:r>
        <w:r>
          <w:rPr>
            <w:rFonts w:hint="eastAsia"/>
          </w:rPr>
          <w:fldChar w:fldCharType="begin"/>
        </w:r>
        <w:r>
          <w:rPr>
            <w:rFonts w:hint="eastAsia"/>
          </w:rPr>
          <w:instrText xml:space="preserve"> </w:instrText>
        </w:r>
        <w:r>
          <w:instrText>PAGEREF _Toc176183416 \h</w:instrText>
        </w:r>
        <w:r>
          <w:rPr>
            <w:rFonts w:hint="eastAsia"/>
          </w:rPr>
          <w:instrText xml:space="preserve"> </w:instrText>
        </w:r>
        <w:r>
          <w:rPr>
            <w:rFonts w:hint="eastAsia"/>
          </w:rPr>
        </w:r>
        <w:r>
          <w:rPr>
            <w:rFonts w:hint="eastAsia"/>
          </w:rPr>
          <w:fldChar w:fldCharType="separate"/>
        </w:r>
        <w:r>
          <w:t>10</w:t>
        </w:r>
        <w:r>
          <w:rPr>
            <w:rFonts w:hint="eastAsia"/>
          </w:rPr>
          <w:fldChar w:fldCharType="end"/>
        </w:r>
      </w:hyperlink>
    </w:p>
    <w:p w14:paraId="186A7EE8" w14:textId="77777777" w:rsidR="008E1188" w:rsidRDefault="005A4C20">
      <w:pPr>
        <w:pStyle w:val="TableofFigures"/>
        <w:rPr>
          <w:i w:val="0"/>
          <w:kern w:val="2"/>
          <w:sz w:val="21"/>
          <w:lang w:val="en-US" w:eastAsia="zh-CN"/>
          <w14:ligatures w14:val="standardContextual"/>
        </w:rPr>
      </w:pPr>
      <w:hyperlink w:anchor="_Toc176183417" w:history="1">
        <w:r>
          <w:rPr>
            <w:rStyle w:val="Hyperlink"/>
            <w:rFonts w:hint="eastAsia"/>
          </w:rPr>
          <w:t xml:space="preserve">Figure </w:t>
        </w:r>
        <w:r>
          <w:rPr>
            <w:rStyle w:val="Hyperlink"/>
            <w:rFonts w:hint="eastAsia"/>
            <w:lang w:eastAsia="zh-CN"/>
          </w:rPr>
          <w:t>5</w:t>
        </w:r>
        <w:r>
          <w:rPr>
            <w:rStyle w:val="Hyperlink"/>
            <w:rFonts w:hint="eastAsia"/>
          </w:rPr>
          <w:noBreakHyphen/>
          <w:t xml:space="preserve">1: GNSS </w:t>
        </w:r>
        <w:r>
          <w:rPr>
            <w:rStyle w:val="Hyperlink"/>
            <w:rFonts w:hint="eastAsia"/>
            <w:lang w:val="en-US" w:eastAsia="zh-CN"/>
          </w:rPr>
          <w:t>S</w:t>
        </w:r>
        <w:r>
          <w:rPr>
            <w:rStyle w:val="Hyperlink"/>
            <w:rFonts w:hint="eastAsia"/>
          </w:rPr>
          <w:t>atellite-based PPP Maritime Service Provision Scheme</w:t>
        </w:r>
        <w:r>
          <w:rPr>
            <w:rFonts w:hint="eastAsia"/>
          </w:rPr>
          <w:tab/>
        </w:r>
        <w:r>
          <w:rPr>
            <w:rFonts w:hint="eastAsia"/>
          </w:rPr>
          <w:fldChar w:fldCharType="begin"/>
        </w:r>
        <w:r>
          <w:rPr>
            <w:rFonts w:hint="eastAsia"/>
          </w:rPr>
          <w:instrText xml:space="preserve"> </w:instrText>
        </w:r>
        <w:r>
          <w:instrText>PAGEREF _Toc176183417 \h</w:instrText>
        </w:r>
        <w:r>
          <w:rPr>
            <w:rFonts w:hint="eastAsia"/>
          </w:rPr>
          <w:instrText xml:space="preserve"> </w:instrText>
        </w:r>
        <w:r>
          <w:rPr>
            <w:rFonts w:hint="eastAsia"/>
          </w:rPr>
        </w:r>
        <w:r>
          <w:rPr>
            <w:rFonts w:hint="eastAsia"/>
          </w:rPr>
          <w:fldChar w:fldCharType="separate"/>
        </w:r>
        <w:r>
          <w:t>17</w:t>
        </w:r>
        <w:r>
          <w:rPr>
            <w:rFonts w:hint="eastAsia"/>
          </w:rPr>
          <w:fldChar w:fldCharType="end"/>
        </w:r>
      </w:hyperlink>
    </w:p>
    <w:p w14:paraId="186A7EE9" w14:textId="77777777" w:rsidR="008E1188" w:rsidRDefault="005A4C20">
      <w:pPr>
        <w:pStyle w:val="ListofFigures"/>
        <w:rPr>
          <w:lang w:val="en-US"/>
        </w:rPr>
      </w:pPr>
      <w:r>
        <w:rPr>
          <w:b w:val="0"/>
          <w:i/>
          <w:color w:val="auto"/>
          <w:sz w:val="22"/>
          <w:szCs w:val="22"/>
          <w:lang w:val="en-US"/>
        </w:rPr>
        <w:fldChar w:fldCharType="end"/>
      </w:r>
    </w:p>
    <w:p w14:paraId="186A7EEA" w14:textId="77777777" w:rsidR="008E1188" w:rsidRDefault="005A4C20">
      <w:pPr>
        <w:pStyle w:val="ListofFigures"/>
      </w:pPr>
      <w:r>
        <w:t>List of Equations</w:t>
      </w:r>
    </w:p>
    <w:p w14:paraId="186A7EEB" w14:textId="77777777" w:rsidR="008E1188" w:rsidRDefault="005A4C20">
      <w:pPr>
        <w:pStyle w:val="ListofFigures"/>
        <w:rPr>
          <w:bCs/>
          <w:i/>
          <w:color w:val="auto"/>
          <w:sz w:val="22"/>
          <w:szCs w:val="22"/>
          <w:lang w:val="en-US"/>
        </w:rPr>
      </w:pPr>
      <w:r>
        <w:rPr>
          <w:bCs/>
          <w:i/>
          <w:color w:val="auto"/>
          <w:sz w:val="22"/>
          <w:szCs w:val="22"/>
          <w:lang w:val="en-US"/>
        </w:rPr>
        <w:fldChar w:fldCharType="begin"/>
      </w:r>
      <w:r>
        <w:rPr>
          <w:bCs/>
          <w:i/>
          <w:color w:val="auto"/>
          <w:sz w:val="22"/>
          <w:szCs w:val="22"/>
          <w:lang w:val="en-US"/>
        </w:rPr>
        <w:instrText xml:space="preserve"> TOC \h \z \c "Equation" </w:instrText>
      </w:r>
      <w:r>
        <w:rPr>
          <w:bCs/>
          <w:i/>
          <w:color w:val="auto"/>
          <w:sz w:val="22"/>
          <w:szCs w:val="22"/>
          <w:lang w:val="en-US"/>
        </w:rPr>
        <w:fldChar w:fldCharType="separate"/>
      </w:r>
      <w:r>
        <w:rPr>
          <w:b w:val="0"/>
          <w:i/>
          <w:color w:val="auto"/>
          <w:sz w:val="22"/>
          <w:szCs w:val="22"/>
          <w:lang w:val="en-US"/>
        </w:rPr>
        <w:t>No table of figures entries found.</w:t>
      </w:r>
      <w:r>
        <w:rPr>
          <w:bCs/>
          <w:i/>
          <w:color w:val="auto"/>
          <w:sz w:val="22"/>
          <w:szCs w:val="22"/>
          <w:lang w:val="en-US"/>
        </w:rPr>
        <w:fldChar w:fldCharType="end"/>
      </w:r>
    </w:p>
    <w:p w14:paraId="186A7EEC" w14:textId="77777777" w:rsidR="008E1188" w:rsidRDefault="005A4C20">
      <w:pPr>
        <w:rPr>
          <w:rFonts w:asciiTheme="majorHAnsi" w:eastAsiaTheme="majorEastAsia" w:hAnsiTheme="majorHAnsi" w:cstheme="majorBidi"/>
          <w:b/>
          <w:bCs/>
          <w:caps/>
          <w:color w:val="407EC9"/>
          <w:sz w:val="28"/>
          <w:szCs w:val="24"/>
        </w:rPr>
      </w:pPr>
      <w:r>
        <w:lastRenderedPageBreak/>
        <w:br w:type="page"/>
      </w:r>
    </w:p>
    <w:p w14:paraId="186A7EED" w14:textId="77777777" w:rsidR="008E1188" w:rsidRDefault="005A4C20">
      <w:pPr>
        <w:pStyle w:val="Heading1"/>
      </w:pPr>
      <w:bookmarkStart w:id="8" w:name="_Toc176183882"/>
      <w:r>
        <w:lastRenderedPageBreak/>
        <w:t>Introduction</w:t>
      </w:r>
      <w:bookmarkEnd w:id="8"/>
    </w:p>
    <w:p w14:paraId="186A7EEE" w14:textId="77777777" w:rsidR="008E1188" w:rsidRDefault="008E1188">
      <w:pPr>
        <w:pStyle w:val="Heading1separatationline"/>
      </w:pPr>
    </w:p>
    <w:p w14:paraId="186A7EEF" w14:textId="77777777" w:rsidR="008E1188" w:rsidRDefault="005A4C20">
      <w:pPr>
        <w:pStyle w:val="BodyText"/>
      </w:pPr>
      <w:r>
        <w:t xml:space="preserve">Global Navigation Satellite Systems (GNSS) have become the primary means of obtaining Position, Navigation and Timing (PNT) information at sea. Most ships are equipped with GNSS receivers (SOLAS carriage requirement </w:t>
      </w:r>
      <w:r>
        <w:fldChar w:fldCharType="begin"/>
      </w:r>
      <w:r>
        <w:instrText xml:space="preserve"> REF _Ref503529042 \r \h </w:instrText>
      </w:r>
      <w:r>
        <w:fldChar w:fldCharType="separate"/>
      </w:r>
      <w:r>
        <w:t>[1]</w:t>
      </w:r>
      <w:r>
        <w:fldChar w:fldCharType="end"/>
      </w:r>
      <w:r>
        <w:t>).</w:t>
      </w:r>
    </w:p>
    <w:p w14:paraId="186A7EF0" w14:textId="77777777" w:rsidR="008E1188" w:rsidRDefault="005A4C20">
      <w:pPr>
        <w:pStyle w:val="BodyText"/>
      </w:pPr>
      <w:r>
        <w:t xml:space="preserve">Precise Point Positioning (PPP) is a method for global absolute positioning </w:t>
      </w:r>
      <w:r>
        <w:rPr>
          <w:rFonts w:hint="eastAsia"/>
        </w:rPr>
        <w:t>that typically combines</w:t>
      </w:r>
      <w:r>
        <w:t xml:space="preserve"> multi-frequency GNSS phase measurements with provided precise satellite orbits and clock corrections. PPP data products are generated based on the measurements of a global or regional network of GNSS monitoring stations. Local effects </w:t>
      </w:r>
      <w:proofErr w:type="gramStart"/>
      <w:r>
        <w:t>have to</w:t>
      </w:r>
      <w:proofErr w:type="gramEnd"/>
      <w:r>
        <w:t xml:space="preserve"> be compensated at the user side when the PPP service provider does not offer data for regional or local corrections. If single frequency phase measurements are used, additional precise ionosphere models </w:t>
      </w:r>
      <w:proofErr w:type="gramStart"/>
      <w:r>
        <w:t>have to</w:t>
      </w:r>
      <w:proofErr w:type="gramEnd"/>
      <w:r>
        <w:t xml:space="preserve"> be considered. Once the </w:t>
      </w:r>
      <w:r>
        <w:rPr>
          <w:rFonts w:hint="eastAsia"/>
          <w:lang w:eastAsia="zh-CN"/>
        </w:rPr>
        <w:t>PPP</w:t>
      </w:r>
      <w:r>
        <w:t xml:space="preserve"> correc</w:t>
      </w:r>
      <w:r>
        <w:t>tions are calculated, they are delivered to the end user</w:t>
      </w:r>
      <w:r>
        <w:rPr>
          <w:rFonts w:hint="eastAsia"/>
          <w:lang w:val="en-US" w:eastAsia="zh-CN"/>
        </w:rPr>
        <w:t>s</w:t>
      </w:r>
      <w:r>
        <w:t xml:space="preserve"> via satellite, Internet or any other dissemination mean</w:t>
      </w:r>
      <w:r>
        <w:rPr>
          <w:rFonts w:hint="eastAsia"/>
          <w:lang w:val="en-US" w:eastAsia="zh-CN"/>
        </w:rPr>
        <w:t>s</w:t>
      </w:r>
      <w:r>
        <w:t>. These corrections are used by the receiver</w:t>
      </w:r>
      <w:r>
        <w:rPr>
          <w:rFonts w:hint="eastAsia"/>
          <w:lang w:val="en-US" w:eastAsia="zh-CN"/>
        </w:rPr>
        <w:t>s</w:t>
      </w:r>
      <w:r>
        <w:t xml:space="preserve">, resulting in decimetre-level or </w:t>
      </w:r>
      <w:r>
        <w:rPr>
          <w:lang w:eastAsia="zh-CN"/>
        </w:rPr>
        <w:t>ce</w:t>
      </w:r>
      <w:r>
        <w:rPr>
          <w:rFonts w:hint="eastAsia"/>
          <w:lang w:eastAsia="zh-CN"/>
        </w:rPr>
        <w:t>n</w:t>
      </w:r>
      <w:r>
        <w:rPr>
          <w:lang w:eastAsia="zh-CN"/>
        </w:rPr>
        <w:t>timetr</w:t>
      </w:r>
      <w:r>
        <w:rPr>
          <w:rFonts w:hint="eastAsia"/>
          <w:lang w:eastAsia="zh-CN"/>
        </w:rPr>
        <w:t>e-level</w:t>
      </w:r>
      <w:r>
        <w:t xml:space="preserve"> positioning </w:t>
      </w:r>
      <w:r>
        <w:rPr>
          <w:rFonts w:hint="eastAsia"/>
        </w:rPr>
        <w:t>without the need for communication with close range</w:t>
      </w:r>
      <w:r>
        <w:t xml:space="preserve"> GNSS reference station</w:t>
      </w:r>
      <w:r>
        <w:rPr>
          <w:lang w:val="en-US" w:eastAsia="zh-CN"/>
        </w:rPr>
        <w:t>s</w:t>
      </w:r>
      <w:r>
        <w:t xml:space="preserve">. </w:t>
      </w:r>
    </w:p>
    <w:p w14:paraId="186A7EF1" w14:textId="77777777" w:rsidR="008E1188" w:rsidRDefault="005A4C20">
      <w:pPr>
        <w:pStyle w:val="BodyText"/>
      </w:pPr>
      <w:r>
        <w:t xml:space="preserve">PPP </w:t>
      </w:r>
      <w:r>
        <w:rPr>
          <w:rFonts w:hint="eastAsia"/>
        </w:rPr>
        <w:t>can achieve</w:t>
      </w:r>
      <w:r>
        <w:t xml:space="preserve"> high accurate positioning, but it strongly depends on </w:t>
      </w:r>
      <w:r>
        <w:rPr>
          <w:rFonts w:hint="eastAsia"/>
        </w:rPr>
        <w:t>accurate and uninterrupted</w:t>
      </w:r>
      <w:r>
        <w:rPr>
          <w:rFonts w:hint="eastAsia"/>
          <w:lang w:val="en-US" w:eastAsia="zh-CN"/>
        </w:rPr>
        <w:t xml:space="preserve"> </w:t>
      </w:r>
      <w:r>
        <w:t xml:space="preserve">satellite orbit and clock error estimations, the number of tracked satellites and the time of continuous phase measurements. The main error sources for PPP are mitigated by Dual-Frequency Operation, External Error Correction Data, Modelling </w:t>
      </w:r>
      <w:r>
        <w:rPr>
          <w:rFonts w:hint="eastAsia"/>
          <w:lang w:eastAsia="zh-CN"/>
        </w:rPr>
        <w:t>or</w:t>
      </w:r>
      <w:r>
        <w:t xml:space="preserve"> PPP Filter Algorithms. A typical PPP solution requires </w:t>
      </w:r>
      <w:proofErr w:type="gramStart"/>
      <w:r>
        <w:t>a period of time</w:t>
      </w:r>
      <w:proofErr w:type="gramEnd"/>
      <w:r>
        <w:t xml:space="preserve"> to converge to </w:t>
      </w:r>
      <w:r>
        <w:rPr>
          <w:rFonts w:hint="eastAsia"/>
          <w:lang w:eastAsia="zh-CN"/>
        </w:rPr>
        <w:t>dm</w:t>
      </w:r>
      <w:r>
        <w:t xml:space="preserve"> </w:t>
      </w:r>
      <w:r>
        <w:rPr>
          <w:rFonts w:hint="eastAsia"/>
          <w:lang w:eastAsia="zh-CN"/>
        </w:rPr>
        <w:t>or</w:t>
      </w:r>
      <w:r>
        <w:t xml:space="preserve"> </w:t>
      </w:r>
      <w:r>
        <w:rPr>
          <w:rFonts w:hint="eastAsia"/>
          <w:lang w:eastAsia="zh-CN"/>
        </w:rPr>
        <w:t>cm</w:t>
      </w:r>
      <w:r>
        <w:t xml:space="preserve"> accuracy in order to resolve any local biases such as the atmospheric conditions, multipat</w:t>
      </w:r>
      <w:r>
        <w:t xml:space="preserve">h environment and satellite geometry. The actual accuracy </w:t>
      </w:r>
      <w:proofErr w:type="gramStart"/>
      <w:r>
        <w:t>achieved</w:t>
      </w:r>
      <w:proofErr w:type="gramEnd"/>
      <w:r>
        <w:t xml:space="preserve"> and the convergence time required is dependent on the quality of the corrections and how they are applied in the receiver.</w:t>
      </w:r>
    </w:p>
    <w:p w14:paraId="186A7EF2" w14:textId="77777777" w:rsidR="008E1188" w:rsidRDefault="005A4C20">
      <w:pPr>
        <w:pStyle w:val="BodyText"/>
      </w:pPr>
      <w:r>
        <w:t xml:space="preserve">Currently, there are two types of consolidated PPP implementations. One is to obtain post-processed solutions and the other is to have real-time solutions. Post-processed PPP solutions have been in use for many years and generally achieve better results than real-time solutions. The main difference between the two implementations is </w:t>
      </w:r>
      <w:proofErr w:type="gramStart"/>
      <w:r>
        <w:t>that,</w:t>
      </w:r>
      <w:proofErr w:type="gramEnd"/>
      <w:r>
        <w:t xml:space="preserve"> post-processed solutions </w:t>
      </w:r>
      <w:proofErr w:type="spellStart"/>
      <w:r>
        <w:t>appl</w:t>
      </w:r>
      <w:proofErr w:type="spellEnd"/>
      <w:r>
        <w:rPr>
          <w:rFonts w:hint="eastAsia"/>
          <w:lang w:val="en-US" w:eastAsia="zh-CN"/>
        </w:rPr>
        <w:t>y</w:t>
      </w:r>
      <w:r>
        <w:rPr>
          <w:rFonts w:hint="eastAsia"/>
        </w:rPr>
        <w:t xml:space="preserve"> correction after measuring using the corrections provided by the service provider,</w:t>
      </w:r>
      <w:r>
        <w:t xml:space="preserve"> while real-time solutions require precise orbit information and clock corrections to be sent in real-time to the GNSS receiver location.</w:t>
      </w:r>
    </w:p>
    <w:p w14:paraId="186A7EF3" w14:textId="77777777" w:rsidR="008E1188" w:rsidRDefault="005A4C20">
      <w:pPr>
        <w:pStyle w:val="BodyText"/>
      </w:pPr>
      <w:r>
        <w:t>A communication channel is continuously needed to broadcast correction parameters</w:t>
      </w:r>
      <w:r>
        <w:rPr>
          <w:rFonts w:hint="eastAsia"/>
          <w:lang w:eastAsia="zh-CN"/>
        </w:rPr>
        <w:t>.</w:t>
      </w:r>
      <w:r>
        <w:t xml:space="preserve"> Satellite-based Precision Point </w:t>
      </w:r>
      <w:r>
        <w:rPr>
          <w:rFonts w:hint="eastAsia"/>
          <w:lang w:val="en-US" w:eastAsia="zh-CN"/>
        </w:rPr>
        <w:t>P</w:t>
      </w:r>
      <w:proofErr w:type="spellStart"/>
      <w:r>
        <w:t>ositioning</w:t>
      </w:r>
      <w:proofErr w:type="spellEnd"/>
      <w:r>
        <w:t xml:space="preserve"> (PPP) </w:t>
      </w:r>
      <w:r>
        <w:rPr>
          <w:rFonts w:hint="eastAsia"/>
        </w:rPr>
        <w:t>services</w:t>
      </w:r>
      <w:r>
        <w:rPr>
          <w:rFonts w:hint="eastAsia"/>
          <w:lang w:val="en-US" w:eastAsia="zh-CN"/>
        </w:rPr>
        <w:t xml:space="preserve"> </w:t>
      </w:r>
      <w:r>
        <w:rPr>
          <w:rFonts w:hint="eastAsia"/>
        </w:rPr>
        <w:t>broadcast PPP navigation messages on the public service signals of GNSS satellites</w:t>
      </w:r>
      <w:r>
        <w:t xml:space="preserve"> It is an important technology for satellite navigation systems to achieve wide-area high-precision positioning through satellite navigation signals due to its wide signal coverage, uniform accuracy distribution, and small number of ground reference monitoring stations. Especially in the use cases of PPP fields, such as autonomous unmanned ship automatic berthing, ch</w:t>
      </w:r>
      <w:r>
        <w:t xml:space="preserve">annel mapping, dredging, cargo loading and unloading, etc., decametre or centimetre level positioning accuracy is very necessary. </w:t>
      </w:r>
    </w:p>
    <w:p w14:paraId="186A7EF4" w14:textId="77777777" w:rsidR="008E1188" w:rsidRDefault="008E1188">
      <w:pPr>
        <w:pStyle w:val="BodyText"/>
      </w:pPr>
    </w:p>
    <w:p w14:paraId="186A7EF5" w14:textId="77777777" w:rsidR="008E1188" w:rsidRDefault="005A4C20">
      <w:pPr>
        <w:pStyle w:val="Heading2"/>
      </w:pPr>
      <w:bookmarkStart w:id="9" w:name="_Toc176183883"/>
      <w:r>
        <w:t>Scope of the document</w:t>
      </w:r>
      <w:bookmarkEnd w:id="9"/>
    </w:p>
    <w:p w14:paraId="186A7EF6" w14:textId="77777777" w:rsidR="008E1188" w:rsidRDefault="008E1188">
      <w:pPr>
        <w:pStyle w:val="Heading2separationline"/>
      </w:pPr>
    </w:p>
    <w:p w14:paraId="186A7EF7" w14:textId="77777777" w:rsidR="008E1188" w:rsidRDefault="005A4C20">
      <w:pPr>
        <w:pStyle w:val="BodyText"/>
        <w:rPr>
          <w:rFonts w:cs="Arial"/>
        </w:rPr>
      </w:pPr>
      <w:r>
        <w:t>The guideline provides the description of all the elements of GNSS satellite-based PPP service relevant to the maritime administrations (direct reception of GNSS satellite-based PPP service Signal in Space (</w:t>
      </w:r>
      <w:proofErr w:type="spellStart"/>
      <w:r>
        <w:t>SiS</w:t>
      </w:r>
      <w:proofErr w:type="spellEnd"/>
      <w:r>
        <w:t xml:space="preserve">) onboard the vessels). This includes </w:t>
      </w:r>
      <w:r>
        <w:rPr>
          <w:rFonts w:hint="eastAsia"/>
          <w:lang w:val="en-US" w:eastAsia="zh-CN"/>
        </w:rPr>
        <w:t>some</w:t>
      </w:r>
      <w:r>
        <w:rPr>
          <w:rFonts w:hint="eastAsia"/>
          <w:lang w:eastAsia="zh-CN"/>
        </w:rPr>
        <w:t xml:space="preserve"> </w:t>
      </w:r>
      <w:r>
        <w:rPr>
          <w:rFonts w:hint="eastAsia"/>
          <w:lang w:val="en-US" w:eastAsia="zh-CN"/>
        </w:rPr>
        <w:t>scenarios about maritime application and the scheme for maritime use.</w:t>
      </w:r>
    </w:p>
    <w:p w14:paraId="186A7EF8" w14:textId="77777777" w:rsidR="008E1188" w:rsidRDefault="005A4C20">
      <w:pPr>
        <w:pStyle w:val="Heading2"/>
      </w:pPr>
      <w:bookmarkStart w:id="10" w:name="_Toc176183884"/>
      <w:r>
        <w:t>Structure of the document</w:t>
      </w:r>
      <w:bookmarkEnd w:id="10"/>
    </w:p>
    <w:p w14:paraId="186A7EF9" w14:textId="77777777" w:rsidR="008E1188" w:rsidRDefault="008E1188">
      <w:pPr>
        <w:pStyle w:val="Heading2separationline"/>
      </w:pPr>
    </w:p>
    <w:p w14:paraId="186A7EFA" w14:textId="77777777" w:rsidR="008E1188" w:rsidRDefault="005A4C20">
      <w:pPr>
        <w:pStyle w:val="BodyText"/>
      </w:pPr>
      <w:r>
        <w:t>Section 1 is the introduction to this Guideline, including the scope of the document.</w:t>
      </w:r>
    </w:p>
    <w:p w14:paraId="186A7EFB" w14:textId="77777777" w:rsidR="008E1188" w:rsidRDefault="005A4C20">
      <w:pPr>
        <w:pStyle w:val="BodyText"/>
      </w:pPr>
      <w:r>
        <w:t>Section 2 establishes the IMO Resolution A.1046(27) and A.915(22) operational requirements as the reference for the implementation of GNSS satellite-based PPP Maritime Service.</w:t>
      </w:r>
    </w:p>
    <w:p w14:paraId="186A7EFC" w14:textId="77777777" w:rsidR="008E1188" w:rsidRDefault="005A4C20">
      <w:pPr>
        <w:pStyle w:val="BodyText"/>
        <w:rPr>
          <w:lang w:eastAsia="zh-CN"/>
        </w:rPr>
      </w:pPr>
      <w:r>
        <w:t>Section 3 describes the main elements of a basic GNSS satellite-based PPP service architecture and the existing systems</w:t>
      </w:r>
      <w:r>
        <w:rPr>
          <w:rFonts w:hint="eastAsia"/>
          <w:lang w:eastAsia="zh-CN"/>
        </w:rPr>
        <w:t>.</w:t>
      </w:r>
    </w:p>
    <w:p w14:paraId="186A7EFD" w14:textId="77777777" w:rsidR="008E1188" w:rsidRDefault="005A4C20">
      <w:pPr>
        <w:pStyle w:val="BodyText"/>
      </w:pPr>
      <w:r>
        <w:lastRenderedPageBreak/>
        <w:t>Section 4 proposes a list of service parameters to characterize GNSS satellite-based PPP service for maritime use, including their definition.</w:t>
      </w:r>
    </w:p>
    <w:p w14:paraId="186A7EFE" w14:textId="77777777" w:rsidR="008E1188" w:rsidRDefault="005A4C20">
      <w:pPr>
        <w:pStyle w:val="BodyText"/>
        <w:rPr>
          <w:shd w:val="clear" w:color="auto" w:fill="FFFFFF" w:themeFill="background1"/>
          <w:lang w:eastAsia="zh-CN"/>
        </w:rPr>
      </w:pPr>
      <w:r>
        <w:rPr>
          <w:lang w:eastAsia="zh-CN"/>
        </w:rPr>
        <w:t xml:space="preserve">Section 5 </w:t>
      </w:r>
      <w:r>
        <w:t xml:space="preserve">describes the GNSS satellite-based PPP service compatible </w:t>
      </w:r>
      <w:r>
        <w:rPr>
          <w:rFonts w:cs="Arial"/>
        </w:rPr>
        <w:t>equipment</w:t>
      </w:r>
      <w:r>
        <w:rPr>
          <w:rFonts w:cs="Arial"/>
          <w:shd w:val="clear" w:color="auto" w:fill="FFFFFF" w:themeFill="background1"/>
        </w:rPr>
        <w:t xml:space="preserve"> and maritime application </w:t>
      </w:r>
      <w:r>
        <w:rPr>
          <w:rFonts w:cs="Arial" w:hint="eastAsia"/>
          <w:shd w:val="clear" w:color="auto" w:fill="FFFFFF" w:themeFill="background1"/>
          <w:lang w:val="en-US" w:eastAsia="zh-CN"/>
        </w:rPr>
        <w:t>scheme</w:t>
      </w:r>
      <w:r>
        <w:rPr>
          <w:rFonts w:cs="Arial"/>
          <w:shd w:val="clear" w:color="auto" w:fill="FFFFFF" w:themeFill="background1"/>
        </w:rPr>
        <w:t>.</w:t>
      </w:r>
    </w:p>
    <w:p w14:paraId="186A7EFF" w14:textId="77777777" w:rsidR="008E1188" w:rsidRDefault="005A4C20">
      <w:pPr>
        <w:pStyle w:val="BodyText"/>
      </w:pPr>
      <w:r>
        <w:rPr>
          <w:rFonts w:cs="Arial"/>
        </w:rPr>
        <w:t xml:space="preserve">And Section 6 </w:t>
      </w:r>
      <w:r>
        <w:t xml:space="preserve">describes </w:t>
      </w:r>
      <w:r>
        <w:rPr>
          <w:rFonts w:hint="eastAsia"/>
          <w:lang w:val="en-US" w:eastAsia="zh-CN"/>
        </w:rPr>
        <w:t>scenarios</w:t>
      </w:r>
      <w:r>
        <w:t xml:space="preserve"> of the GNSS satellite-based PPP service </w:t>
      </w:r>
      <w:r>
        <w:rPr>
          <w:rFonts w:hint="eastAsia"/>
          <w:lang w:val="en-US" w:eastAsia="zh-CN"/>
        </w:rPr>
        <w:t xml:space="preserve">in </w:t>
      </w:r>
      <w:r>
        <w:t>Maritime Service.</w:t>
      </w:r>
    </w:p>
    <w:p w14:paraId="186A7F00" w14:textId="77777777" w:rsidR="008E1188" w:rsidRDefault="005A4C20">
      <w:pPr>
        <w:pStyle w:val="Heading1"/>
      </w:pPr>
      <w:bookmarkStart w:id="11" w:name="_Toc176183885"/>
      <w:r>
        <w:t>IMO Resolution A 1046(27) and a.915(22) Reference Requirements</w:t>
      </w:r>
      <w:bookmarkEnd w:id="11"/>
    </w:p>
    <w:p w14:paraId="186A7F01" w14:textId="77777777" w:rsidR="008E1188" w:rsidRDefault="008E1188">
      <w:pPr>
        <w:pStyle w:val="Heading1separatationline"/>
      </w:pPr>
    </w:p>
    <w:p w14:paraId="186A7F02" w14:textId="77777777" w:rsidR="008E1188" w:rsidRDefault="005A4C20">
      <w:pPr>
        <w:pStyle w:val="BodyText"/>
        <w:rPr>
          <w:lang w:val="en-US" w:eastAsia="zh-CN"/>
        </w:rPr>
      </w:pPr>
      <w:r>
        <w:rPr>
          <w:rFonts w:hint="eastAsia"/>
        </w:rPr>
        <w:t>The IMO Resolution A.1046(27)</w:t>
      </w:r>
      <w:r>
        <w:rPr>
          <w:rFonts w:hint="eastAsia"/>
          <w:lang w:val="en-US" w:eastAsia="zh-CN"/>
        </w:rPr>
        <w:t xml:space="preserve"> </w:t>
      </w:r>
      <w:r>
        <w:t>established</w:t>
      </w:r>
      <w:r>
        <w:rPr>
          <w:rFonts w:hint="eastAsia"/>
          <w:lang w:val="en-US" w:eastAsia="zh-CN"/>
        </w:rPr>
        <w:t>d</w:t>
      </w:r>
      <w:r>
        <w:rPr>
          <w:rFonts w:hint="eastAsia"/>
        </w:rPr>
        <w:t xml:space="preserve"> the requirements that a radionavigation system needs to fulfil to be recognized by IMO as a component of the World</w:t>
      </w:r>
      <w:r>
        <w:rPr>
          <w:rFonts w:hint="eastAsia"/>
          <w:lang w:val="en-US" w:eastAsia="zh-CN"/>
        </w:rPr>
        <w:t>w</w:t>
      </w:r>
      <w:r>
        <w:rPr>
          <w:rFonts w:hint="eastAsia"/>
        </w:rPr>
        <w:t>ide Radion</w:t>
      </w:r>
      <w:r>
        <w:rPr>
          <w:rFonts w:hint="eastAsia"/>
          <w:lang w:val="en-US" w:eastAsia="zh-CN"/>
        </w:rPr>
        <w:t>Na</w:t>
      </w:r>
      <w:proofErr w:type="spellStart"/>
      <w:r>
        <w:t>vigation</w:t>
      </w:r>
      <w:proofErr w:type="spellEnd"/>
      <w:r>
        <w:rPr>
          <w:rFonts w:hint="eastAsia"/>
        </w:rPr>
        <w:t xml:space="preserve"> System (WWRNS)</w:t>
      </w:r>
      <w:r>
        <w:rPr>
          <w:rFonts w:hint="eastAsia"/>
          <w:lang w:val="en-US" w:eastAsia="zh-CN"/>
        </w:rPr>
        <w:t>, and t</w:t>
      </w:r>
      <w:r>
        <w:t>he IMO Resolution A.915(22) operational requirements</w:t>
      </w:r>
      <w:r>
        <w:rPr>
          <w:rFonts w:hint="eastAsia"/>
          <w:lang w:val="en-US" w:eastAsia="zh-CN"/>
        </w:rPr>
        <w:t xml:space="preserve"> published in 2001 </w:t>
      </w:r>
      <w:proofErr w:type="gramStart"/>
      <w:r>
        <w:rPr>
          <w:rFonts w:hint="eastAsia"/>
          <w:lang w:val="en-US" w:eastAsia="zh-CN"/>
        </w:rPr>
        <w:t>are</w:t>
      </w:r>
      <w:r>
        <w:t xml:space="preserve"> considered to be</w:t>
      </w:r>
      <w:proofErr w:type="gramEnd"/>
      <w:r>
        <w:t xml:space="preserve"> the appropriate reference requirements for the implementation</w:t>
      </w:r>
      <w:r>
        <w:rPr>
          <w:rFonts w:hint="eastAsia"/>
          <w:lang w:val="en-US" w:eastAsia="zh-CN"/>
        </w:rPr>
        <w:t xml:space="preserve"> of GNSS after GPS and GLONASS.</w:t>
      </w:r>
    </w:p>
    <w:p w14:paraId="186A7F03" w14:textId="77777777" w:rsidR="008E1188" w:rsidRDefault="005A4C20">
      <w:pPr>
        <w:pStyle w:val="BodyText"/>
        <w:rPr>
          <w:lang w:val="en-US" w:eastAsia="zh-CN"/>
        </w:rPr>
      </w:pPr>
      <w:r>
        <w:rPr>
          <w:rFonts w:hint="eastAsia"/>
          <w:lang w:val="en-US" w:eastAsia="zh-CN"/>
        </w:rPr>
        <w:t xml:space="preserve"> Till 2024, IMO has recognized six GNSS </w:t>
      </w:r>
      <w:r>
        <w:rPr>
          <w:lang w:val="en-US" w:eastAsia="zh-CN"/>
        </w:rPr>
        <w:t>systems (</w:t>
      </w:r>
      <w:r>
        <w:rPr>
          <w:rFonts w:hint="eastAsia"/>
          <w:lang w:val="en-US" w:eastAsia="zh-CN"/>
        </w:rPr>
        <w:t xml:space="preserve">GPS, GLONASS, BDS, Galileo, IRNSS, QZSS) as the WWRNS elements in ocean waters. As </w:t>
      </w:r>
      <w:r>
        <w:rPr>
          <w:rFonts w:hint="eastAsia"/>
        </w:rPr>
        <w:t xml:space="preserve">one potential capability of the recognized GNSS elements by IMO </w:t>
      </w:r>
      <w:r>
        <w:rPr>
          <w:rFonts w:hint="eastAsia"/>
          <w:lang w:val="en-US" w:eastAsia="zh-CN"/>
        </w:rPr>
        <w:t>WWRNS</w:t>
      </w:r>
      <w:r>
        <w:rPr>
          <w:rFonts w:hint="eastAsia"/>
        </w:rPr>
        <w:t xml:space="preserve"> such as BDS,</w:t>
      </w:r>
      <w:r>
        <w:rPr>
          <w:rFonts w:hint="eastAsia"/>
          <w:lang w:eastAsia="zh-CN"/>
        </w:rPr>
        <w:t xml:space="preserve"> </w:t>
      </w:r>
      <w:r>
        <w:rPr>
          <w:rFonts w:hint="eastAsia"/>
        </w:rPr>
        <w:t>Galileo, QZSS and so on</w:t>
      </w:r>
      <w:r>
        <w:rPr>
          <w:rFonts w:hint="eastAsia"/>
          <w:lang w:val="en-US" w:eastAsia="zh-CN"/>
        </w:rPr>
        <w:t xml:space="preserve">, </w:t>
      </w:r>
      <w:r>
        <w:rPr>
          <w:rFonts w:hint="eastAsia"/>
        </w:rPr>
        <w:t>GNSS satellite-based PPP service</w:t>
      </w:r>
      <w:r>
        <w:rPr>
          <w:rFonts w:hint="eastAsia"/>
          <w:lang w:val="en-US" w:eastAsia="zh-CN"/>
        </w:rPr>
        <w:t xml:space="preserve"> should </w:t>
      </w:r>
      <w:proofErr w:type="gramStart"/>
      <w:r>
        <w:rPr>
          <w:rFonts w:hint="eastAsia"/>
          <w:lang w:val="en-US" w:eastAsia="zh-CN"/>
        </w:rPr>
        <w:t>be in compliance with</w:t>
      </w:r>
      <w:proofErr w:type="gramEnd"/>
      <w:r>
        <w:rPr>
          <w:rFonts w:hint="eastAsia"/>
          <w:lang w:val="en-US" w:eastAsia="zh-CN"/>
        </w:rPr>
        <w:t xml:space="preserve"> the </w:t>
      </w:r>
      <w:r>
        <w:t>responsibilities</w:t>
      </w:r>
      <w:r>
        <w:rPr>
          <w:rFonts w:hint="eastAsia"/>
        </w:rPr>
        <w:t xml:space="preserve"> of Governments or organizations</w:t>
      </w:r>
      <w:r>
        <w:rPr>
          <w:rFonts w:hint="eastAsia"/>
          <w:lang w:val="en-US" w:eastAsia="zh-CN"/>
        </w:rPr>
        <w:t xml:space="preserve"> and the operational requirements. Meanwhile, with the capability of better than </w:t>
      </w:r>
      <w:r>
        <w:rPr>
          <w:lang w:val="en-US" w:eastAsia="zh-CN"/>
        </w:rPr>
        <w:t>decimeter</w:t>
      </w:r>
      <w:r>
        <w:rPr>
          <w:rFonts w:hint="eastAsia"/>
          <w:lang w:val="en-US" w:eastAsia="zh-CN"/>
        </w:rPr>
        <w:t xml:space="preserve"> precise positioning of </w:t>
      </w:r>
      <w:r>
        <w:rPr>
          <w:rFonts w:hint="eastAsia"/>
        </w:rPr>
        <w:t xml:space="preserve">GNSS satellite-based PPP </w:t>
      </w:r>
      <w:r>
        <w:t>service, the</w:t>
      </w:r>
      <w:r>
        <w:rPr>
          <w:rFonts w:hint="eastAsia"/>
          <w:lang w:val="en-US" w:eastAsia="zh-CN"/>
        </w:rPr>
        <w:t xml:space="preserve"> </w:t>
      </w:r>
      <w:r>
        <w:rPr>
          <w:lang w:val="en-US" w:eastAsia="zh-CN"/>
        </w:rPr>
        <w:t>recognized</w:t>
      </w:r>
      <w:r>
        <w:rPr>
          <w:rFonts w:hint="eastAsia"/>
          <w:lang w:val="en-US" w:eastAsia="zh-CN"/>
        </w:rPr>
        <w:t xml:space="preserve"> WWRNS can </w:t>
      </w:r>
      <w:r>
        <w:rPr>
          <w:rFonts w:hint="eastAsia"/>
        </w:rPr>
        <w:t xml:space="preserve">achieve the levels of performance </w:t>
      </w:r>
      <w:r>
        <w:rPr>
          <w:rFonts w:hint="eastAsia"/>
        </w:rPr>
        <w:t>required in IMO Resolution A.1046(27) for coastal areas and harbour approach</w:t>
      </w:r>
      <w:r>
        <w:rPr>
          <w:rFonts w:hint="eastAsia"/>
          <w:lang w:val="en-US" w:eastAsia="zh-CN"/>
        </w:rPr>
        <w:t>es.</w:t>
      </w:r>
    </w:p>
    <w:p w14:paraId="186A7F04" w14:textId="77777777" w:rsidR="008E1188" w:rsidRDefault="005A4C20">
      <w:pPr>
        <w:pStyle w:val="BodyText"/>
      </w:pPr>
      <w:r>
        <w:rPr>
          <w:rFonts w:hint="eastAsia"/>
        </w:rPr>
        <w:t>The IMO Resolution A.1046(27) establishes the operational requirements that a radionavigation system shall fulfil, which are summarized in the table below:</w:t>
      </w:r>
    </w:p>
    <w:p w14:paraId="186A7F05" w14:textId="77777777" w:rsidR="008E1188" w:rsidRDefault="005A4C20">
      <w:pPr>
        <w:pStyle w:val="BodyText"/>
      </w:pPr>
      <w:r>
        <w:t xml:space="preserve">Table </w:t>
      </w:r>
      <w:r>
        <w:rPr>
          <w:rFonts w:hint="eastAsia"/>
          <w:lang w:eastAsia="zh-CN"/>
        </w:rPr>
        <w:t>2</w:t>
      </w:r>
      <w:r>
        <w:t xml:space="preserve"> 1:</w:t>
      </w:r>
      <w:r>
        <w:rPr>
          <w:rFonts w:hint="eastAsia"/>
        </w:rPr>
        <w:t xml:space="preserve"> </w:t>
      </w:r>
      <w:r>
        <w:t>IMO Resolution A.1046(27) operational Requirements</w:t>
      </w:r>
      <w:r>
        <w:rPr>
          <w:rFonts w:hint="eastAsia"/>
        </w:rPr>
        <w:t xml:space="preserve"> </w:t>
      </w:r>
    </w:p>
    <w:tbl>
      <w:tblPr>
        <w:tblW w:w="87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092"/>
        <w:gridCol w:w="3306"/>
        <w:gridCol w:w="3331"/>
      </w:tblGrid>
      <w:tr w:rsidR="008E1188" w14:paraId="186A7F09" w14:textId="77777777">
        <w:trPr>
          <w:trHeight w:val="623"/>
          <w:jc w:val="center"/>
        </w:trPr>
        <w:tc>
          <w:tcPr>
            <w:tcW w:w="2092" w:type="dxa"/>
            <w:vAlign w:val="center"/>
          </w:tcPr>
          <w:p w14:paraId="186A7F06" w14:textId="77777777" w:rsidR="008E1188" w:rsidRDefault="008E1188">
            <w:pPr>
              <w:pStyle w:val="Tableheading"/>
              <w:suppressAutoHyphens/>
              <w:spacing w:before="60" w:after="60"/>
              <w:jc w:val="center"/>
              <w:rPr>
                <w:rFonts w:ascii="Calibri" w:eastAsia="Calibri" w:hAnsi="Calibri" w:cs="Times New Roman"/>
                <w:color w:val="00558C"/>
              </w:rPr>
            </w:pPr>
          </w:p>
        </w:tc>
        <w:tc>
          <w:tcPr>
            <w:tcW w:w="3306" w:type="dxa"/>
            <w:vAlign w:val="center"/>
          </w:tcPr>
          <w:p w14:paraId="186A7F07" w14:textId="77777777" w:rsidR="008E1188" w:rsidRDefault="005A4C20">
            <w:pPr>
              <w:pStyle w:val="Tableheading"/>
              <w:suppressAutoHyphens/>
              <w:spacing w:before="60" w:after="60"/>
              <w:jc w:val="center"/>
              <w:rPr>
                <w:rFonts w:ascii="Calibri" w:eastAsia="Calibri" w:hAnsi="Calibri" w:cs="Times New Roman"/>
                <w:color w:val="00558C"/>
              </w:rPr>
            </w:pPr>
            <w:r>
              <w:rPr>
                <w:rFonts w:ascii="Calibri" w:eastAsia="Calibri" w:hAnsi="Calibri" w:cs="Times New Roman"/>
                <w:color w:val="00558C"/>
              </w:rPr>
              <w:t>Ocean waters</w:t>
            </w:r>
          </w:p>
        </w:tc>
        <w:tc>
          <w:tcPr>
            <w:tcW w:w="3331" w:type="dxa"/>
            <w:vAlign w:val="center"/>
          </w:tcPr>
          <w:p w14:paraId="186A7F08" w14:textId="77777777" w:rsidR="008E1188" w:rsidRDefault="005A4C20">
            <w:pPr>
              <w:pStyle w:val="Tableheading"/>
              <w:suppressAutoHyphens/>
              <w:spacing w:before="60" w:after="60"/>
              <w:jc w:val="center"/>
              <w:rPr>
                <w:rFonts w:ascii="Calibri" w:eastAsia="Calibri" w:hAnsi="Calibri" w:cs="Times New Roman"/>
                <w:color w:val="00558C"/>
              </w:rPr>
            </w:pPr>
            <w:proofErr w:type="spellStart"/>
            <w:r>
              <w:rPr>
                <w:rFonts w:ascii="Calibri" w:eastAsia="Calibri" w:hAnsi="Calibri" w:cs="Times New Roman"/>
                <w:color w:val="00558C"/>
              </w:rPr>
              <w:t>Harbour</w:t>
            </w:r>
            <w:proofErr w:type="spellEnd"/>
            <w:r>
              <w:rPr>
                <w:rFonts w:ascii="Calibri" w:eastAsia="Calibri" w:hAnsi="Calibri" w:cs="Times New Roman"/>
                <w:color w:val="00558C"/>
              </w:rPr>
              <w:t xml:space="preserve"> entrance,</w:t>
            </w:r>
            <w:r>
              <w:rPr>
                <w:rFonts w:ascii="Calibri" w:hAnsi="Calibri" w:cs="Times New Roman" w:hint="eastAsia"/>
                <w:color w:val="00558C"/>
                <w:lang w:eastAsia="zh-CN"/>
              </w:rPr>
              <w:t xml:space="preserve"> </w:t>
            </w:r>
            <w:proofErr w:type="spellStart"/>
            <w:r>
              <w:rPr>
                <w:rFonts w:ascii="Calibri" w:eastAsia="Calibri" w:hAnsi="Calibri" w:cs="Times New Roman"/>
                <w:color w:val="00558C"/>
              </w:rPr>
              <w:t>harbour</w:t>
            </w:r>
            <w:proofErr w:type="spellEnd"/>
            <w:r>
              <w:rPr>
                <w:rFonts w:ascii="Calibri" w:hAnsi="Calibri" w:cs="Times New Roman" w:hint="eastAsia"/>
                <w:color w:val="00558C"/>
                <w:lang w:eastAsia="zh-CN"/>
              </w:rPr>
              <w:t xml:space="preserve"> </w:t>
            </w:r>
            <w:r>
              <w:rPr>
                <w:rFonts w:ascii="Calibri" w:eastAsia="Calibri" w:hAnsi="Calibri" w:cs="Times New Roman"/>
                <w:color w:val="00558C"/>
              </w:rPr>
              <w:t>approach and coastal waters</w:t>
            </w:r>
          </w:p>
        </w:tc>
      </w:tr>
      <w:tr w:rsidR="008E1188" w14:paraId="186A7F0E" w14:textId="77777777">
        <w:trPr>
          <w:trHeight w:val="707"/>
          <w:jc w:val="center"/>
        </w:trPr>
        <w:tc>
          <w:tcPr>
            <w:tcW w:w="2092" w:type="dxa"/>
            <w:vAlign w:val="center"/>
          </w:tcPr>
          <w:p w14:paraId="186A7F0A" w14:textId="77777777" w:rsidR="008E1188" w:rsidRDefault="005A4C20">
            <w:pPr>
              <w:pStyle w:val="Tabletext"/>
              <w:suppressAutoHyphens/>
              <w:spacing w:before="60" w:after="60"/>
              <w:jc w:val="center"/>
              <w:rPr>
                <w:rFonts w:ascii="Calibri" w:eastAsia="Calibri" w:hAnsi="Calibri" w:cs="Times New Roman"/>
                <w:color w:val="000000"/>
              </w:rPr>
            </w:pPr>
            <w:r>
              <w:rPr>
                <w:rFonts w:ascii="Calibri" w:eastAsia="Calibri" w:hAnsi="Calibri" w:cs="Times New Roman"/>
                <w:color w:val="000000"/>
              </w:rPr>
              <w:t>Accuracy</w:t>
            </w:r>
          </w:p>
          <w:p w14:paraId="186A7F0B" w14:textId="77777777" w:rsidR="008E1188" w:rsidRDefault="005A4C20">
            <w:pPr>
              <w:pStyle w:val="Tabletext"/>
              <w:suppressAutoHyphens/>
              <w:spacing w:before="60" w:after="60"/>
              <w:jc w:val="center"/>
              <w:rPr>
                <w:rFonts w:ascii="Calibri" w:eastAsia="Calibri" w:hAnsi="Calibri" w:cs="Times New Roman"/>
                <w:color w:val="000000"/>
              </w:rPr>
            </w:pPr>
            <w:r>
              <w:rPr>
                <w:rFonts w:ascii="Calibri" w:eastAsia="Calibri" w:hAnsi="Calibri" w:cs="Times New Roman"/>
                <w:color w:val="000000"/>
              </w:rPr>
              <w:t>(95%)</w:t>
            </w:r>
          </w:p>
        </w:tc>
        <w:tc>
          <w:tcPr>
            <w:tcW w:w="3306" w:type="dxa"/>
            <w:vAlign w:val="center"/>
          </w:tcPr>
          <w:p w14:paraId="186A7F0C" w14:textId="77777777" w:rsidR="008E1188" w:rsidRDefault="005A4C20">
            <w:pPr>
              <w:pStyle w:val="Tableheading"/>
              <w:suppressAutoHyphens/>
              <w:spacing w:before="60" w:after="60"/>
              <w:jc w:val="center"/>
              <w:rPr>
                <w:rFonts w:ascii="Calibri" w:eastAsia="Calibri" w:hAnsi="Calibri" w:cs="Times New Roman"/>
                <w:b w:val="0"/>
                <w:color w:val="000000"/>
                <w:lang w:val="en-GB"/>
              </w:rPr>
            </w:pPr>
            <w:r>
              <w:rPr>
                <w:rFonts w:ascii="Calibri" w:eastAsia="Calibri" w:hAnsi="Calibri" w:cs="Times New Roman"/>
                <w:b w:val="0"/>
                <w:color w:val="000000"/>
                <w:lang w:val="en-GB"/>
              </w:rPr>
              <w:t>100 m</w:t>
            </w:r>
          </w:p>
        </w:tc>
        <w:tc>
          <w:tcPr>
            <w:tcW w:w="3331" w:type="dxa"/>
            <w:vAlign w:val="center"/>
          </w:tcPr>
          <w:p w14:paraId="186A7F0D" w14:textId="77777777" w:rsidR="008E1188" w:rsidRDefault="005A4C20">
            <w:pPr>
              <w:pStyle w:val="Tableheading"/>
              <w:suppressAutoHyphens/>
              <w:spacing w:before="60" w:after="60"/>
              <w:jc w:val="center"/>
              <w:rPr>
                <w:rFonts w:ascii="Calibri" w:eastAsia="Calibri" w:hAnsi="Calibri" w:cs="Times New Roman"/>
                <w:b w:val="0"/>
                <w:color w:val="000000"/>
                <w:lang w:val="en-GB"/>
              </w:rPr>
            </w:pPr>
            <w:r>
              <w:rPr>
                <w:rFonts w:ascii="Calibri" w:eastAsia="Calibri" w:hAnsi="Calibri" w:cs="Times New Roman"/>
                <w:b w:val="0"/>
                <w:color w:val="000000"/>
                <w:lang w:val="en-GB"/>
              </w:rPr>
              <w:t>10 m</w:t>
            </w:r>
          </w:p>
        </w:tc>
      </w:tr>
      <w:tr w:rsidR="008E1188" w14:paraId="186A7F13" w14:textId="77777777">
        <w:trPr>
          <w:trHeight w:val="618"/>
          <w:jc w:val="center"/>
        </w:trPr>
        <w:tc>
          <w:tcPr>
            <w:tcW w:w="2092" w:type="dxa"/>
            <w:vAlign w:val="center"/>
          </w:tcPr>
          <w:p w14:paraId="186A7F0F" w14:textId="77777777" w:rsidR="008E1188" w:rsidRDefault="005A4C20">
            <w:pPr>
              <w:pStyle w:val="Tabletext"/>
              <w:suppressAutoHyphens/>
              <w:spacing w:before="60" w:after="60"/>
              <w:jc w:val="center"/>
              <w:rPr>
                <w:rFonts w:ascii="Calibri" w:eastAsia="Calibri" w:hAnsi="Calibri" w:cs="Times New Roman"/>
                <w:color w:val="000000"/>
              </w:rPr>
            </w:pPr>
            <w:r>
              <w:rPr>
                <w:rFonts w:ascii="Calibri" w:eastAsia="Calibri" w:hAnsi="Calibri" w:cs="Times New Roman"/>
                <w:color w:val="000000"/>
              </w:rPr>
              <w:t>System Integrity</w:t>
            </w:r>
          </w:p>
          <w:p w14:paraId="186A7F10" w14:textId="77777777" w:rsidR="008E1188" w:rsidRDefault="005A4C20">
            <w:pPr>
              <w:pStyle w:val="Tabletext"/>
              <w:suppressAutoHyphens/>
              <w:spacing w:before="60" w:after="60"/>
              <w:jc w:val="center"/>
              <w:rPr>
                <w:rFonts w:ascii="Calibri" w:eastAsia="Calibri" w:hAnsi="Calibri" w:cs="Times New Roman"/>
                <w:color w:val="000000"/>
              </w:rPr>
            </w:pPr>
            <w:r>
              <w:rPr>
                <w:rFonts w:ascii="Calibri" w:eastAsia="Calibri" w:hAnsi="Calibri" w:cs="Times New Roman"/>
                <w:color w:val="000000"/>
              </w:rPr>
              <w:t>(Time to alarm)</w:t>
            </w:r>
          </w:p>
        </w:tc>
        <w:tc>
          <w:tcPr>
            <w:tcW w:w="3306" w:type="dxa"/>
            <w:vAlign w:val="center"/>
          </w:tcPr>
          <w:p w14:paraId="186A7F11" w14:textId="77777777" w:rsidR="008E1188" w:rsidRDefault="005A4C20">
            <w:pPr>
              <w:pStyle w:val="Tabletext"/>
              <w:suppressAutoHyphens/>
              <w:spacing w:before="60" w:after="60"/>
              <w:jc w:val="center"/>
              <w:rPr>
                <w:rFonts w:ascii="Calibri" w:eastAsia="Calibri" w:hAnsi="Calibri" w:cs="Times New Roman"/>
                <w:color w:val="000000"/>
              </w:rPr>
            </w:pPr>
            <w:r>
              <w:rPr>
                <w:rFonts w:ascii="Calibri" w:eastAsia="Calibri" w:hAnsi="Calibri" w:cs="Times New Roman"/>
                <w:color w:val="000000"/>
              </w:rPr>
              <w:t>As soon as practicable by Maritime Safety Information</w:t>
            </w:r>
          </w:p>
        </w:tc>
        <w:tc>
          <w:tcPr>
            <w:tcW w:w="3331" w:type="dxa"/>
            <w:vAlign w:val="center"/>
          </w:tcPr>
          <w:p w14:paraId="186A7F12" w14:textId="77777777" w:rsidR="008E1188" w:rsidRDefault="005A4C20">
            <w:pPr>
              <w:pStyle w:val="Tabletext"/>
              <w:suppressAutoHyphens/>
              <w:spacing w:before="60" w:after="60"/>
              <w:jc w:val="center"/>
              <w:rPr>
                <w:rFonts w:ascii="Calibri" w:eastAsia="Calibri" w:hAnsi="Calibri" w:cs="Times New Roman"/>
                <w:color w:val="000000"/>
              </w:rPr>
            </w:pPr>
            <w:r>
              <w:rPr>
                <w:rFonts w:ascii="Calibri" w:eastAsia="Calibri" w:hAnsi="Calibri" w:cs="Times New Roman"/>
                <w:color w:val="000000"/>
              </w:rPr>
              <w:t>Within 10s</w:t>
            </w:r>
          </w:p>
        </w:tc>
      </w:tr>
      <w:tr w:rsidR="008E1188" w14:paraId="186A7F17" w14:textId="77777777">
        <w:trPr>
          <w:trHeight w:val="379"/>
          <w:jc w:val="center"/>
        </w:trPr>
        <w:tc>
          <w:tcPr>
            <w:tcW w:w="2092" w:type="dxa"/>
            <w:vAlign w:val="center"/>
          </w:tcPr>
          <w:p w14:paraId="186A7F14" w14:textId="77777777" w:rsidR="008E1188" w:rsidRDefault="005A4C20">
            <w:pPr>
              <w:pStyle w:val="Tabletext"/>
              <w:suppressAutoHyphens/>
              <w:spacing w:before="60" w:after="60"/>
              <w:jc w:val="center"/>
              <w:rPr>
                <w:rFonts w:ascii="Calibri" w:eastAsia="Calibri" w:hAnsi="Calibri" w:cs="Times New Roman"/>
                <w:color w:val="000000"/>
              </w:rPr>
            </w:pPr>
            <w:r>
              <w:rPr>
                <w:rFonts w:ascii="Calibri" w:eastAsia="Calibri" w:hAnsi="Calibri" w:cs="Times New Roman"/>
                <w:color w:val="000000"/>
              </w:rPr>
              <w:t xml:space="preserve">Signal </w:t>
            </w:r>
            <w:r>
              <w:rPr>
                <w:rFonts w:ascii="Calibri" w:eastAsia="Calibri" w:hAnsi="Calibri" w:cs="Times New Roman"/>
                <w:color w:val="000000"/>
              </w:rPr>
              <w:t>Availability</w:t>
            </w:r>
          </w:p>
        </w:tc>
        <w:tc>
          <w:tcPr>
            <w:tcW w:w="3306" w:type="dxa"/>
            <w:vAlign w:val="center"/>
          </w:tcPr>
          <w:p w14:paraId="186A7F15" w14:textId="77777777" w:rsidR="008E1188" w:rsidRDefault="005A4C20">
            <w:pPr>
              <w:pStyle w:val="Tabletext"/>
              <w:suppressAutoHyphens/>
              <w:spacing w:before="60" w:after="60"/>
              <w:jc w:val="center"/>
              <w:rPr>
                <w:rFonts w:ascii="Calibri" w:eastAsia="Calibri" w:hAnsi="Calibri" w:cs="Times New Roman"/>
                <w:color w:val="000000"/>
              </w:rPr>
            </w:pPr>
            <w:r>
              <w:rPr>
                <w:rFonts w:ascii="Calibri" w:eastAsia="Calibri" w:hAnsi="Calibri" w:cs="Times New Roman"/>
                <w:color w:val="000000"/>
              </w:rPr>
              <w:t>99.8%</w:t>
            </w:r>
          </w:p>
        </w:tc>
        <w:tc>
          <w:tcPr>
            <w:tcW w:w="3331" w:type="dxa"/>
            <w:vAlign w:val="center"/>
          </w:tcPr>
          <w:p w14:paraId="186A7F16" w14:textId="77777777" w:rsidR="008E1188" w:rsidRDefault="005A4C20">
            <w:pPr>
              <w:pStyle w:val="Tabletext"/>
              <w:suppressAutoHyphens/>
              <w:spacing w:before="60" w:after="60"/>
              <w:jc w:val="center"/>
              <w:rPr>
                <w:rFonts w:ascii="Calibri" w:eastAsia="Calibri" w:hAnsi="Calibri" w:cs="Times New Roman"/>
                <w:color w:val="000000"/>
              </w:rPr>
            </w:pPr>
            <w:r>
              <w:rPr>
                <w:rFonts w:ascii="Calibri" w:eastAsia="Calibri" w:hAnsi="Calibri" w:cs="Times New Roman"/>
                <w:color w:val="000000"/>
              </w:rPr>
              <w:t>99.8%</w:t>
            </w:r>
          </w:p>
        </w:tc>
      </w:tr>
      <w:tr w:rsidR="008E1188" w14:paraId="186A7F1B" w14:textId="77777777">
        <w:trPr>
          <w:trHeight w:val="393"/>
          <w:jc w:val="center"/>
        </w:trPr>
        <w:tc>
          <w:tcPr>
            <w:tcW w:w="2092" w:type="dxa"/>
            <w:vAlign w:val="center"/>
          </w:tcPr>
          <w:p w14:paraId="186A7F18" w14:textId="77777777" w:rsidR="008E1188" w:rsidRDefault="005A4C20">
            <w:pPr>
              <w:pStyle w:val="Tabletext"/>
              <w:suppressAutoHyphens/>
              <w:spacing w:before="60" w:after="60"/>
              <w:jc w:val="center"/>
              <w:rPr>
                <w:rFonts w:ascii="Calibri" w:eastAsia="Calibri" w:hAnsi="Calibri" w:cs="Times New Roman"/>
                <w:color w:val="000000"/>
              </w:rPr>
            </w:pPr>
            <w:r>
              <w:rPr>
                <w:rFonts w:ascii="Calibri" w:eastAsia="Calibri" w:hAnsi="Calibri" w:cs="Times New Roman"/>
                <w:color w:val="000000"/>
              </w:rPr>
              <w:t>Continuity</w:t>
            </w:r>
          </w:p>
        </w:tc>
        <w:tc>
          <w:tcPr>
            <w:tcW w:w="3306" w:type="dxa"/>
            <w:vAlign w:val="center"/>
          </w:tcPr>
          <w:p w14:paraId="186A7F19" w14:textId="77777777" w:rsidR="008E1188" w:rsidRDefault="005A4C20">
            <w:pPr>
              <w:pStyle w:val="Tabletext"/>
              <w:suppressAutoHyphens/>
              <w:spacing w:before="60" w:after="60"/>
              <w:jc w:val="center"/>
              <w:rPr>
                <w:rFonts w:ascii="Calibri" w:eastAsia="Calibri" w:hAnsi="Calibri" w:cs="Times New Roman"/>
                <w:color w:val="000000"/>
              </w:rPr>
            </w:pPr>
            <w:r>
              <w:rPr>
                <w:rFonts w:ascii="Calibri" w:eastAsia="Calibri" w:hAnsi="Calibri" w:cs="Times New Roman"/>
                <w:color w:val="000000"/>
              </w:rPr>
              <w:t>N/A</w:t>
            </w:r>
          </w:p>
        </w:tc>
        <w:tc>
          <w:tcPr>
            <w:tcW w:w="3331" w:type="dxa"/>
            <w:vAlign w:val="center"/>
          </w:tcPr>
          <w:p w14:paraId="186A7F1A" w14:textId="77777777" w:rsidR="008E1188" w:rsidRDefault="005A4C20">
            <w:pPr>
              <w:pStyle w:val="Tabletext"/>
              <w:suppressAutoHyphens/>
              <w:spacing w:before="60" w:after="60"/>
              <w:jc w:val="center"/>
              <w:rPr>
                <w:rFonts w:ascii="Calibri" w:eastAsia="Calibri" w:hAnsi="Calibri" w:cs="Times New Roman"/>
                <w:color w:val="000000"/>
              </w:rPr>
            </w:pPr>
            <w:r>
              <w:rPr>
                <w:rFonts w:ascii="Calibri" w:eastAsia="Calibri" w:hAnsi="Calibri" w:cs="Times New Roman"/>
                <w:color w:val="000000"/>
              </w:rPr>
              <w:t>99.97%(over 15 min)</w:t>
            </w:r>
          </w:p>
        </w:tc>
      </w:tr>
    </w:tbl>
    <w:p w14:paraId="186A7F1C" w14:textId="77777777" w:rsidR="008E1188" w:rsidRDefault="008E1188">
      <w:pPr>
        <w:pStyle w:val="BodyText"/>
      </w:pPr>
    </w:p>
    <w:p w14:paraId="186A7F1D" w14:textId="77777777" w:rsidR="008E1188" w:rsidRDefault="005A4C20">
      <w:pPr>
        <w:pStyle w:val="BodyText"/>
        <w:rPr>
          <w:lang w:val="en-US" w:eastAsia="zh-CN"/>
        </w:rPr>
      </w:pPr>
      <w:r>
        <w:rPr>
          <w:rFonts w:hint="eastAsia"/>
          <w:lang w:val="en-US" w:eastAsia="zh-CN"/>
        </w:rPr>
        <w:t>Moreover, IMO Resolution A.1046(27) requires that governments or organizations owning and operating the recognized radionavigation systems should comply with the following points:</w:t>
      </w:r>
    </w:p>
    <w:p w14:paraId="186A7F1E" w14:textId="77777777" w:rsidR="008E1188" w:rsidRDefault="005A4C20">
      <w:pPr>
        <w:pStyle w:val="BodyText"/>
        <w:rPr>
          <w:lang w:val="en-US" w:eastAsia="zh-CN"/>
        </w:rPr>
      </w:pPr>
      <w:r>
        <w:rPr>
          <w:rFonts w:hint="eastAsia"/>
          <w:lang w:val="en-US" w:eastAsia="zh-CN"/>
        </w:rPr>
        <w:t>•</w:t>
      </w:r>
      <w:r>
        <w:rPr>
          <w:rFonts w:hint="eastAsia"/>
          <w:lang w:val="en-US" w:eastAsia="zh-CN"/>
        </w:rPr>
        <w:t xml:space="preserve"> The </w:t>
      </w:r>
      <w:r>
        <w:rPr>
          <w:rFonts w:hint="eastAsia"/>
          <w:lang w:val="en-US" w:eastAsia="zh-CN"/>
        </w:rPr>
        <w:t>government or organization providing and operating the system has stated formally that the system is operational and available for use by merchant shipping.</w:t>
      </w:r>
    </w:p>
    <w:p w14:paraId="186A7F1F" w14:textId="77777777" w:rsidR="008E1188" w:rsidRDefault="005A4C20">
      <w:pPr>
        <w:pStyle w:val="BodyText"/>
        <w:rPr>
          <w:lang w:val="en-US" w:eastAsia="zh-CN"/>
        </w:rPr>
      </w:pPr>
      <w:r>
        <w:rPr>
          <w:rFonts w:hint="eastAsia"/>
          <w:lang w:val="en-US" w:eastAsia="zh-CN"/>
        </w:rPr>
        <w:t>•</w:t>
      </w:r>
      <w:r>
        <w:rPr>
          <w:rFonts w:hint="eastAsia"/>
          <w:lang w:val="en-US" w:eastAsia="zh-CN"/>
        </w:rPr>
        <w:t xml:space="preserve"> The continued provision of the service is assured.</w:t>
      </w:r>
    </w:p>
    <w:p w14:paraId="186A7F20" w14:textId="77777777" w:rsidR="008E1188" w:rsidRDefault="005A4C20">
      <w:pPr>
        <w:pStyle w:val="BodyText"/>
        <w:rPr>
          <w:lang w:val="en-US" w:eastAsia="zh-CN"/>
        </w:rPr>
      </w:pPr>
      <w:r>
        <w:rPr>
          <w:rFonts w:hint="eastAsia"/>
          <w:lang w:val="en-US" w:eastAsia="zh-CN"/>
        </w:rPr>
        <w:t>•</w:t>
      </w:r>
      <w:r>
        <w:rPr>
          <w:rFonts w:hint="eastAsia"/>
          <w:lang w:val="en-US" w:eastAsia="zh-CN"/>
        </w:rPr>
        <w:t xml:space="preserve"> The system is able to provide </w:t>
      </w:r>
      <w:r>
        <w:rPr>
          <w:rFonts w:hint="eastAsia"/>
          <w:lang w:val="en-US" w:eastAsia="zh-CN"/>
        </w:rPr>
        <w:t>position information within the declared coverage area with a performance not less than that established in the present resolution.</w:t>
      </w:r>
    </w:p>
    <w:p w14:paraId="186A7F21" w14:textId="77777777" w:rsidR="008E1188" w:rsidRDefault="005A4C20">
      <w:pPr>
        <w:pStyle w:val="BodyText"/>
        <w:rPr>
          <w:lang w:val="en-US" w:eastAsia="zh-CN"/>
        </w:rPr>
      </w:pPr>
      <w:r>
        <w:rPr>
          <w:rFonts w:hint="eastAsia"/>
          <w:lang w:val="en-US" w:eastAsia="zh-CN"/>
        </w:rPr>
        <w:t>•</w:t>
      </w:r>
      <w:r>
        <w:rPr>
          <w:rFonts w:hint="eastAsia"/>
          <w:lang w:val="en-US" w:eastAsia="zh-CN"/>
        </w:rPr>
        <w:t xml:space="preserve"> Adequate arrangements have been made for publication of the characteristics and parameters of the system and of its status.</w:t>
      </w:r>
    </w:p>
    <w:p w14:paraId="186A7F22" w14:textId="77777777" w:rsidR="008E1188" w:rsidRDefault="005A4C20">
      <w:pPr>
        <w:pStyle w:val="BodyText"/>
        <w:rPr>
          <w:lang w:val="en-US" w:eastAsia="zh-CN"/>
        </w:rPr>
      </w:pPr>
      <w:r>
        <w:rPr>
          <w:rFonts w:hint="eastAsia"/>
          <w:lang w:val="en-US" w:eastAsia="zh-CN"/>
        </w:rPr>
        <w:t>•</w:t>
      </w:r>
      <w:r>
        <w:rPr>
          <w:rFonts w:hint="eastAsia"/>
          <w:lang w:val="en-US" w:eastAsia="zh-CN"/>
        </w:rPr>
        <w:t xml:space="preserve"> Adequate arrangements have been made to protect the safety of navigation should it be necessary to </w:t>
      </w:r>
    </w:p>
    <w:p w14:paraId="186A7F23" w14:textId="77777777" w:rsidR="008E1188" w:rsidRDefault="005A4C20">
      <w:pPr>
        <w:pStyle w:val="BodyText"/>
        <w:rPr>
          <w:lang w:val="en-US" w:eastAsia="zh-CN"/>
        </w:rPr>
      </w:pPr>
      <w:r>
        <w:rPr>
          <w:rFonts w:hint="eastAsia"/>
          <w:lang w:val="en-US" w:eastAsia="zh-CN"/>
        </w:rPr>
        <w:t xml:space="preserve">introduce changes in the characteristics or parameters of the system that could adversely affect the </w:t>
      </w:r>
    </w:p>
    <w:p w14:paraId="186A7F24" w14:textId="77777777" w:rsidR="008E1188" w:rsidRDefault="005A4C20">
      <w:pPr>
        <w:pStyle w:val="BodyText"/>
        <w:rPr>
          <w:lang w:val="en-US" w:eastAsia="zh-CN"/>
        </w:rPr>
      </w:pPr>
      <w:r>
        <w:rPr>
          <w:rFonts w:hint="eastAsia"/>
          <w:lang w:val="en-US" w:eastAsia="zh-CN"/>
        </w:rPr>
        <w:t>performance of shipborne receiver equipment.</w:t>
      </w:r>
    </w:p>
    <w:p w14:paraId="186A7F25" w14:textId="77777777" w:rsidR="008E1188" w:rsidRDefault="005A4C20">
      <w:pPr>
        <w:pStyle w:val="BodyText"/>
        <w:rPr>
          <w:lang w:val="en-US" w:eastAsia="zh-CN"/>
        </w:rPr>
      </w:pPr>
      <w:r>
        <w:rPr>
          <w:rFonts w:hint="eastAsia"/>
          <w:lang w:val="en-US" w:eastAsia="zh-CN"/>
        </w:rPr>
        <w:lastRenderedPageBreak/>
        <w:t>Secondly, t</w:t>
      </w:r>
      <w:r>
        <w:t xml:space="preserve">he IMO Resolution A.915(22) </w:t>
      </w:r>
      <w:r>
        <w:rPr>
          <w:rFonts w:hint="eastAsia"/>
          <w:lang w:val="en-US" w:eastAsia="zh-CN"/>
        </w:rPr>
        <w:t xml:space="preserve">established general requirements, operational requirements, institutional requirements and transitional requirements for the WWRNS GNSS elements after </w:t>
      </w:r>
      <w:r>
        <w:rPr>
          <w:lang w:val="en-US" w:eastAsia="zh-CN"/>
        </w:rPr>
        <w:t>2001, the</w:t>
      </w:r>
      <w:r>
        <w:rPr>
          <w:rFonts w:hint="eastAsia"/>
          <w:lang w:val="en-US" w:eastAsia="zh-CN"/>
        </w:rPr>
        <w:t xml:space="preserve"> requirements can be </w:t>
      </w:r>
      <w:r>
        <w:rPr>
          <w:lang w:val="en-US" w:eastAsia="zh-CN"/>
        </w:rPr>
        <w:t>summarized</w:t>
      </w:r>
      <w:r>
        <w:rPr>
          <w:rFonts w:hint="eastAsia"/>
          <w:lang w:val="en-US" w:eastAsia="zh-CN"/>
        </w:rPr>
        <w:t xml:space="preserve"> below:</w:t>
      </w:r>
    </w:p>
    <w:p w14:paraId="186A7F26" w14:textId="77777777" w:rsidR="008E1188" w:rsidRDefault="005A4C20">
      <w:pPr>
        <w:pStyle w:val="BodyText"/>
        <w:rPr>
          <w:lang w:val="en-US" w:eastAsia="zh-CN"/>
        </w:rPr>
      </w:pPr>
      <w:r>
        <w:rPr>
          <w:rFonts w:hint="eastAsia"/>
          <w:lang w:val="en-US" w:eastAsia="zh-CN"/>
        </w:rPr>
        <w:t>•</w:t>
      </w:r>
      <w:r>
        <w:rPr>
          <w:rFonts w:hint="eastAsia"/>
          <w:lang w:val="en-US" w:eastAsia="zh-CN"/>
        </w:rPr>
        <w:t xml:space="preserve"> A future GNSS should primarily serve the operational user requirements </w:t>
      </w:r>
      <w:r>
        <w:rPr>
          <w:lang w:val="en-US" w:eastAsia="zh-CN"/>
        </w:rPr>
        <w:t>for general</w:t>
      </w:r>
      <w:r>
        <w:rPr>
          <w:rFonts w:hint="eastAsia"/>
          <w:lang w:val="en-US" w:eastAsia="zh-CN"/>
        </w:rPr>
        <w:t xml:space="preserve"> navigation. This includes navigation in </w:t>
      </w:r>
      <w:r>
        <w:rPr>
          <w:lang w:val="en-US" w:eastAsia="zh-CN"/>
        </w:rPr>
        <w:t>harbor</w:t>
      </w:r>
      <w:r>
        <w:rPr>
          <w:rFonts w:hint="eastAsia"/>
          <w:lang w:val="en-US" w:eastAsia="zh-CN"/>
        </w:rPr>
        <w:t xml:space="preserve"> entrances and </w:t>
      </w:r>
      <w:r>
        <w:rPr>
          <w:lang w:val="en-US" w:eastAsia="zh-CN"/>
        </w:rPr>
        <w:t>approaches, and</w:t>
      </w:r>
      <w:r>
        <w:rPr>
          <w:rFonts w:hint="eastAsia"/>
          <w:lang w:val="en-US" w:eastAsia="zh-CN"/>
        </w:rPr>
        <w:t xml:space="preserve"> other waters in which navigation is restricted.</w:t>
      </w:r>
    </w:p>
    <w:p w14:paraId="186A7F27" w14:textId="77777777" w:rsidR="008E1188" w:rsidRDefault="005A4C20">
      <w:pPr>
        <w:pStyle w:val="BodyText"/>
        <w:rPr>
          <w:lang w:val="en-US" w:eastAsia="zh-CN"/>
        </w:rPr>
      </w:pPr>
      <w:r>
        <w:rPr>
          <w:rFonts w:hint="eastAsia"/>
          <w:lang w:val="en-US" w:eastAsia="zh-CN"/>
        </w:rPr>
        <w:t>•</w:t>
      </w:r>
      <w:r>
        <w:rPr>
          <w:rFonts w:hint="eastAsia"/>
          <w:lang w:val="en-US" w:eastAsia="zh-CN"/>
        </w:rPr>
        <w:t xml:space="preserve"> </w:t>
      </w:r>
      <w:r>
        <w:rPr>
          <w:lang w:val="en-US" w:eastAsia="zh-CN"/>
        </w:rPr>
        <w:t xml:space="preserve">A future GNSS should have the operational and </w:t>
      </w:r>
      <w:r>
        <w:rPr>
          <w:lang w:val="en-US" w:eastAsia="zh-CN"/>
        </w:rPr>
        <w:t>institutional capability to meet additional area-specific requirements through local augmentation, if this capability is not otherwise provided. Augmentation provisions should be harmonized worldwide to avoid the necessity of carrying more than one shipborne receiver or other devices.</w:t>
      </w:r>
    </w:p>
    <w:p w14:paraId="186A7F28" w14:textId="77777777" w:rsidR="008E1188" w:rsidRDefault="005A4C20">
      <w:pPr>
        <w:pStyle w:val="BodyText"/>
        <w:rPr>
          <w:lang w:val="en-US" w:eastAsia="zh-CN" w:bidi="ar"/>
        </w:rPr>
      </w:pPr>
      <w:r>
        <w:rPr>
          <w:rFonts w:hint="eastAsia"/>
          <w:lang w:val="en-US" w:eastAsia="zh-CN"/>
        </w:rPr>
        <w:t>•</w:t>
      </w:r>
      <w:r>
        <w:rPr>
          <w:rFonts w:hint="eastAsia"/>
          <w:lang w:val="en-US" w:eastAsia="zh-CN"/>
        </w:rPr>
        <w:t xml:space="preserve"> </w:t>
      </w:r>
      <w:r>
        <w:rPr>
          <w:rFonts w:hint="eastAsia"/>
          <w:lang w:val="en-US" w:eastAsia="zh-CN" w:bidi="ar"/>
        </w:rPr>
        <w:t xml:space="preserve">A regional satellite navigation system that is fully operational may be recognized as a component of the </w:t>
      </w:r>
      <w:r>
        <w:rPr>
          <w:rFonts w:hint="eastAsia"/>
          <w:lang w:val="en-US" w:eastAsia="zh-CN"/>
        </w:rPr>
        <w:t>WWRNS</w:t>
      </w:r>
      <w:r>
        <w:rPr>
          <w:rFonts w:hint="eastAsia"/>
          <w:lang w:val="en-US" w:eastAsia="zh-CN" w:bidi="ar"/>
        </w:rPr>
        <w:t xml:space="preserve">. </w:t>
      </w:r>
    </w:p>
    <w:p w14:paraId="186A7F29" w14:textId="77777777" w:rsidR="008E1188" w:rsidRDefault="005A4C20">
      <w:pPr>
        <w:pStyle w:val="BodyText"/>
        <w:rPr>
          <w:lang w:val="en-US" w:eastAsia="zh-CN"/>
        </w:rPr>
      </w:pPr>
      <w:r>
        <w:rPr>
          <w:lang w:val="en-US" w:eastAsia="zh-CN"/>
        </w:rPr>
        <w:t>Therefore, the</w:t>
      </w:r>
      <w:r>
        <w:t xml:space="preserve"> administration may consider if the</w:t>
      </w:r>
      <w:r>
        <w:rPr>
          <w:rFonts w:hint="eastAsia"/>
          <w:lang w:val="en-US" w:eastAsia="zh-CN"/>
        </w:rPr>
        <w:t xml:space="preserve"> above</w:t>
      </w:r>
      <w:r>
        <w:t xml:space="preserve"> requirements should be fulfilled and documented by the GNSS satellite-based PPP service provider. This may possibly be achieved by using the appropriate IALA recommended methods</w:t>
      </w:r>
      <w:r>
        <w:rPr>
          <w:rFonts w:hint="eastAsia"/>
          <w:lang w:eastAsia="zh-CN"/>
        </w:rPr>
        <w:t>.</w:t>
      </w:r>
    </w:p>
    <w:p w14:paraId="186A7F2A" w14:textId="77777777" w:rsidR="008E1188" w:rsidRDefault="005A4C20">
      <w:pPr>
        <w:pStyle w:val="Heading1"/>
      </w:pPr>
      <w:bookmarkStart w:id="12" w:name="_Toc176183886"/>
      <w:r>
        <w:t xml:space="preserve">GNSS satellite-based PPP </w:t>
      </w:r>
      <w:r>
        <w:rPr>
          <w:rFonts w:hint="eastAsia"/>
          <w:lang w:eastAsia="zh-CN"/>
        </w:rPr>
        <w:t>s</w:t>
      </w:r>
      <w:r>
        <w:rPr>
          <w:lang w:eastAsia="zh-CN"/>
        </w:rPr>
        <w:t>ervice</w:t>
      </w:r>
      <w:bookmarkEnd w:id="12"/>
    </w:p>
    <w:p w14:paraId="186A7F2B" w14:textId="77777777" w:rsidR="008E1188" w:rsidRDefault="008E1188">
      <w:pPr>
        <w:pStyle w:val="Heading1separatationline"/>
      </w:pPr>
    </w:p>
    <w:p w14:paraId="186A7F2C" w14:textId="77777777" w:rsidR="008E1188" w:rsidRDefault="005A4C20">
      <w:pPr>
        <w:pStyle w:val="BodyText"/>
      </w:pPr>
      <w:r>
        <w:t xml:space="preserve">The main elements of a basic GNSS satellite-based PPP </w:t>
      </w:r>
      <w:r>
        <w:rPr>
          <w:lang w:eastAsia="zh-CN"/>
        </w:rPr>
        <w:t>service</w:t>
      </w:r>
      <w:r>
        <w:t xml:space="preserve"> architecture is usually as following:</w:t>
      </w:r>
    </w:p>
    <w:p w14:paraId="186A7F2D" w14:textId="77777777" w:rsidR="008E1188" w:rsidRDefault="005A4C20">
      <w:pPr>
        <w:pStyle w:val="Textepuce1"/>
        <w:numPr>
          <w:ilvl w:val="0"/>
          <w:numId w:val="23"/>
        </w:numPr>
        <w:spacing w:after="120"/>
        <w:ind w:left="567" w:hanging="567"/>
        <w:rPr>
          <w:lang w:val="en-GB"/>
        </w:rPr>
      </w:pPr>
      <w:r>
        <w:rPr>
          <w:b/>
          <w:lang w:val="en-GB"/>
        </w:rPr>
        <w:t>Space segment</w:t>
      </w:r>
      <w:r>
        <w:rPr>
          <w:lang w:val="en-GB"/>
        </w:rPr>
        <w:t>: Includes the satellites with payloads aimed to transmit the corrections to the GNSS core constellations</w:t>
      </w:r>
      <w:r>
        <w:rPr>
          <w:rFonts w:hint="eastAsia"/>
          <w:lang w:val="en-GB" w:eastAsia="zh-CN"/>
        </w:rPr>
        <w:t>.</w:t>
      </w:r>
    </w:p>
    <w:p w14:paraId="186A7F2E" w14:textId="77777777" w:rsidR="008E1188" w:rsidRDefault="005A4C20">
      <w:pPr>
        <w:pStyle w:val="Textepuce1"/>
        <w:numPr>
          <w:ilvl w:val="0"/>
          <w:numId w:val="23"/>
        </w:numPr>
        <w:spacing w:after="120"/>
        <w:ind w:left="567" w:hanging="567"/>
        <w:rPr>
          <w:lang w:val="en-GB"/>
        </w:rPr>
      </w:pPr>
      <w:r>
        <w:rPr>
          <w:b/>
          <w:lang w:val="en-GB"/>
        </w:rPr>
        <w:t>Ground segment</w:t>
      </w:r>
      <w:r>
        <w:rPr>
          <w:lang w:val="en-GB"/>
        </w:rPr>
        <w:t>: Includes all the ground elements which provide the PPP navigation message</w:t>
      </w:r>
      <w:r>
        <w:rPr>
          <w:rFonts w:hint="eastAsia"/>
          <w:lang w:val="en-US" w:eastAsia="zh-CN"/>
        </w:rPr>
        <w:t>s</w:t>
      </w:r>
      <w:r>
        <w:rPr>
          <w:lang w:val="en-GB"/>
        </w:rPr>
        <w:t xml:space="preserve">. </w:t>
      </w:r>
    </w:p>
    <w:p w14:paraId="186A7F2F" w14:textId="77777777" w:rsidR="008E1188" w:rsidRDefault="005A4C20">
      <w:pPr>
        <w:pStyle w:val="Textepuce1"/>
        <w:numPr>
          <w:ilvl w:val="0"/>
          <w:numId w:val="24"/>
        </w:numPr>
        <w:jc w:val="both"/>
        <w:rPr>
          <w:lang w:val="en-GB"/>
        </w:rPr>
      </w:pPr>
      <w:proofErr w:type="gramStart"/>
      <w:r>
        <w:rPr>
          <w:rFonts w:ascii="Calibri" w:hAnsi="Calibri"/>
          <w:lang w:eastAsia="zh-CN"/>
        </w:rPr>
        <w:t>master</w:t>
      </w:r>
      <w:proofErr w:type="gramEnd"/>
      <w:r>
        <w:rPr>
          <w:rFonts w:ascii="Calibri" w:hAnsi="Calibri"/>
          <w:lang w:eastAsia="zh-CN"/>
        </w:rPr>
        <w:t xml:space="preserve"> control station (MCS)</w:t>
      </w:r>
    </w:p>
    <w:p w14:paraId="186A7F30" w14:textId="77777777" w:rsidR="008E1188" w:rsidRDefault="005A4C20">
      <w:pPr>
        <w:pStyle w:val="Textepuce1"/>
        <w:numPr>
          <w:ilvl w:val="0"/>
          <w:numId w:val="24"/>
        </w:numPr>
        <w:jc w:val="both"/>
        <w:rPr>
          <w:lang w:val="en-GB"/>
        </w:rPr>
      </w:pPr>
      <w:proofErr w:type="spellStart"/>
      <w:proofErr w:type="gramStart"/>
      <w:r>
        <w:rPr>
          <w:rFonts w:ascii="Calibri" w:hAnsi="Calibri"/>
          <w:lang w:eastAsia="zh-CN"/>
        </w:rPr>
        <w:t>uplink</w:t>
      </w:r>
      <w:proofErr w:type="spellEnd"/>
      <w:proofErr w:type="gramEnd"/>
      <w:r>
        <w:rPr>
          <w:rFonts w:ascii="Calibri" w:hAnsi="Calibri"/>
          <w:lang w:eastAsia="zh-CN"/>
        </w:rPr>
        <w:t xml:space="preserve"> stations (ULS)</w:t>
      </w:r>
      <w:r>
        <w:rPr>
          <w:lang w:val="en-GB"/>
        </w:rPr>
        <w:t xml:space="preserve"> </w:t>
      </w:r>
    </w:p>
    <w:p w14:paraId="186A7F31" w14:textId="77777777" w:rsidR="008E1188" w:rsidRDefault="005A4C20">
      <w:pPr>
        <w:pStyle w:val="Textepuce1"/>
        <w:numPr>
          <w:ilvl w:val="0"/>
          <w:numId w:val="24"/>
        </w:numPr>
        <w:jc w:val="both"/>
        <w:rPr>
          <w:lang w:val="en-GB"/>
        </w:rPr>
      </w:pPr>
      <w:proofErr w:type="gramStart"/>
      <w:r>
        <w:rPr>
          <w:rFonts w:ascii="Calibri" w:hAnsi="Calibri"/>
          <w:lang w:eastAsia="zh-CN"/>
        </w:rPr>
        <w:t>monitoring</w:t>
      </w:r>
      <w:proofErr w:type="gramEnd"/>
      <w:r>
        <w:rPr>
          <w:rFonts w:ascii="Calibri" w:hAnsi="Calibri"/>
          <w:lang w:eastAsia="zh-CN"/>
        </w:rPr>
        <w:t xml:space="preserve"> stations (MS)</w:t>
      </w:r>
    </w:p>
    <w:p w14:paraId="186A7F32" w14:textId="77777777" w:rsidR="008E1188" w:rsidRDefault="005A4C20">
      <w:pPr>
        <w:pStyle w:val="Textepuce1"/>
        <w:numPr>
          <w:ilvl w:val="0"/>
          <w:numId w:val="23"/>
        </w:numPr>
        <w:spacing w:after="120"/>
        <w:ind w:left="567" w:hanging="567"/>
        <w:rPr>
          <w:lang w:val="en-GB"/>
        </w:rPr>
      </w:pPr>
      <w:r>
        <w:rPr>
          <w:b/>
          <w:lang w:val="en-GB"/>
        </w:rPr>
        <w:t>User segment</w:t>
      </w:r>
      <w:r>
        <w:rPr>
          <w:lang w:val="en-GB"/>
        </w:rPr>
        <w:t xml:space="preserve">: Includes the user equipment needed to receive and use the GNSS high accuracy PPP </w:t>
      </w:r>
      <w:r>
        <w:rPr>
          <w:lang w:val="en-GB" w:eastAsia="zh-CN"/>
        </w:rPr>
        <w:t>service</w:t>
      </w:r>
      <w:r>
        <w:rPr>
          <w:lang w:val="en-GB"/>
        </w:rPr>
        <w:t xml:space="preserve"> information.</w:t>
      </w:r>
    </w:p>
    <w:p w14:paraId="186A7F33" w14:textId="77777777" w:rsidR="008E1188" w:rsidRDefault="005A4C20">
      <w:pPr>
        <w:pStyle w:val="Textepuce1"/>
        <w:spacing w:after="120"/>
        <w:jc w:val="center"/>
        <w:rPr>
          <w:lang w:val="en-GB"/>
        </w:rPr>
      </w:pPr>
      <w:r>
        <w:rPr>
          <w:noProof/>
        </w:rPr>
        <w:drawing>
          <wp:inline distT="0" distB="0" distL="0" distR="0" wp14:anchorId="186A8149" wp14:editId="186A814A">
            <wp:extent cx="4149090" cy="3390265"/>
            <wp:effectExtent l="0" t="0" r="3810" b="635"/>
            <wp:docPr id="131254006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540065" name="图片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4150450" cy="3391414"/>
                    </a:xfrm>
                    <a:prstGeom prst="rect">
                      <a:avLst/>
                    </a:prstGeom>
                    <a:noFill/>
                    <a:ln>
                      <a:noFill/>
                    </a:ln>
                  </pic:spPr>
                </pic:pic>
              </a:graphicData>
            </a:graphic>
          </wp:inline>
        </w:drawing>
      </w:r>
    </w:p>
    <w:p w14:paraId="186A7F34" w14:textId="77777777" w:rsidR="008E1188" w:rsidRDefault="005A4C20">
      <w:pPr>
        <w:pStyle w:val="Tablecaption"/>
        <w:ind w:left="851" w:hanging="851"/>
        <w:jc w:val="center"/>
      </w:pPr>
      <w:bookmarkStart w:id="13" w:name="_Toc176183416"/>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1</w:t>
      </w:r>
      <w:r>
        <w:fldChar w:fldCharType="end"/>
      </w:r>
      <w:r>
        <w:t>: Basic GNSS satellite-based PPP service architecture</w:t>
      </w:r>
      <w:bookmarkEnd w:id="13"/>
    </w:p>
    <w:p w14:paraId="186A7F35" w14:textId="77777777" w:rsidR="008E1188" w:rsidRDefault="005A4C20">
      <w:pPr>
        <w:pStyle w:val="Heading2"/>
      </w:pPr>
      <w:bookmarkStart w:id="14" w:name="_Toc176183887"/>
      <w:r>
        <w:lastRenderedPageBreak/>
        <w:t xml:space="preserve">Existing and planned GNSS satellite-based PPP </w:t>
      </w:r>
      <w:r>
        <w:rPr>
          <w:rFonts w:hint="eastAsia"/>
          <w:lang w:eastAsia="zh-CN"/>
        </w:rPr>
        <w:t>systems</w:t>
      </w:r>
      <w:bookmarkEnd w:id="14"/>
    </w:p>
    <w:p w14:paraId="186A7F36" w14:textId="77777777" w:rsidR="008E1188" w:rsidRDefault="008E1188">
      <w:pPr>
        <w:pStyle w:val="Heading2separationline"/>
      </w:pPr>
    </w:p>
    <w:p w14:paraId="186A7F37" w14:textId="77777777" w:rsidR="008E1188" w:rsidRDefault="005A4C20">
      <w:pPr>
        <w:pStyle w:val="BodyText"/>
      </w:pPr>
      <w:r>
        <w:t>At the time of writing this document the existing GNSS satellite-based PP</w:t>
      </w:r>
      <w:r>
        <w:rPr>
          <w:rFonts w:hint="eastAsia"/>
          <w:lang w:eastAsia="zh-CN"/>
        </w:rPr>
        <w:t>P</w:t>
      </w:r>
      <w:r>
        <w:t xml:space="preserve"> service and their status are shown in </w:t>
      </w:r>
      <w:r>
        <w:fldChar w:fldCharType="begin"/>
      </w:r>
      <w:r>
        <w:instrText xml:space="preserve"> REF _Ref20926569 \h </w:instrText>
      </w:r>
      <w:r>
        <w:fldChar w:fldCharType="separate"/>
      </w:r>
      <w:r>
        <w:t>Table 3</w:t>
      </w:r>
      <w:r>
        <w:noBreakHyphen/>
        <w:t>1</w:t>
      </w:r>
      <w:r>
        <w:fldChar w:fldCharType="end"/>
      </w:r>
      <w:r>
        <w:t xml:space="preserve"> below:</w:t>
      </w:r>
    </w:p>
    <w:p w14:paraId="186A7F38" w14:textId="77777777" w:rsidR="008E1188" w:rsidRDefault="005A4C20">
      <w:pPr>
        <w:pStyle w:val="Tablecaption"/>
        <w:spacing w:after="120"/>
        <w:ind w:left="851" w:hanging="851"/>
        <w:jc w:val="center"/>
      </w:pPr>
      <w:bookmarkStart w:id="15" w:name="_Ref20926569"/>
      <w:bookmarkStart w:id="16" w:name="_Toc176186472"/>
      <w:r>
        <w:t xml:space="preserve">Table </w:t>
      </w:r>
      <w:r>
        <w:fldChar w:fldCharType="begin"/>
      </w:r>
      <w:r>
        <w:instrText xml:space="preserve"> STYLEREF 1 \s </w:instrText>
      </w:r>
      <w:r>
        <w:fldChar w:fldCharType="separate"/>
      </w:r>
      <w:r>
        <w:t>3</w:t>
      </w:r>
      <w:r>
        <w:fldChar w:fldCharType="end"/>
      </w:r>
      <w:r>
        <w:noBreakHyphen/>
      </w:r>
      <w:r>
        <w:fldChar w:fldCharType="begin"/>
      </w:r>
      <w:r>
        <w:instrText xml:space="preserve"> SEQ Table \* ARABIC \s 1 </w:instrText>
      </w:r>
      <w:r>
        <w:fldChar w:fldCharType="separate"/>
      </w:r>
      <w:r>
        <w:t>1</w:t>
      </w:r>
      <w:r>
        <w:fldChar w:fldCharType="end"/>
      </w:r>
      <w:bookmarkEnd w:id="15"/>
      <w:r>
        <w:t xml:space="preserve">: </w:t>
      </w:r>
      <w:r>
        <w:rPr>
          <w:rFonts w:hint="eastAsia"/>
          <w:lang w:val="en-US" w:eastAsia="zh-CN"/>
        </w:rPr>
        <w:t xml:space="preserve">The </w:t>
      </w:r>
      <w:r>
        <w:t xml:space="preserve">existing and planned GNSS satellite-based PPP </w:t>
      </w:r>
      <w:r>
        <w:rPr>
          <w:rFonts w:hint="eastAsia"/>
          <w:lang w:eastAsia="zh-CN"/>
        </w:rPr>
        <w:t>systems</w:t>
      </w:r>
      <w:bookmarkEnd w:id="16"/>
    </w:p>
    <w:tbl>
      <w:tblPr>
        <w:tblW w:w="52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268"/>
        <w:gridCol w:w="1559"/>
        <w:gridCol w:w="1701"/>
        <w:gridCol w:w="1276"/>
        <w:gridCol w:w="1418"/>
        <w:gridCol w:w="1310"/>
      </w:tblGrid>
      <w:tr w:rsidR="008E1188" w14:paraId="186A7F40" w14:textId="77777777">
        <w:trPr>
          <w:trHeight w:val="20"/>
          <w:tblHeader/>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186A7F39" w14:textId="77777777" w:rsidR="008E1188" w:rsidRDefault="005A4C20">
            <w:pPr>
              <w:pStyle w:val="Tableheading"/>
              <w:suppressAutoHyphens/>
              <w:spacing w:before="60" w:after="60"/>
              <w:jc w:val="center"/>
              <w:rPr>
                <w:rFonts w:ascii="Calibri" w:eastAsia="Calibri" w:hAnsi="Calibri" w:cs="Times New Roman"/>
                <w:color w:val="00558C"/>
              </w:rPr>
            </w:pPr>
            <w:r>
              <w:rPr>
                <w:rFonts w:ascii="Calibri" w:eastAsia="Calibri" w:hAnsi="Calibri" w:cs="Times New Roman"/>
                <w:color w:val="00558C"/>
              </w:rPr>
              <w:t>Country/Region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86A7F3A" w14:textId="77777777" w:rsidR="008E1188" w:rsidRDefault="005A4C20">
            <w:pPr>
              <w:pStyle w:val="Tableheading"/>
              <w:suppressAutoHyphens/>
              <w:spacing w:before="60" w:after="60"/>
              <w:jc w:val="center"/>
              <w:rPr>
                <w:rFonts w:ascii="Calibri" w:eastAsia="Calibri" w:hAnsi="Calibri" w:cs="Times New Roman"/>
                <w:color w:val="00558C"/>
              </w:rPr>
            </w:pPr>
            <w:r>
              <w:rPr>
                <w:rFonts w:ascii="Calibri" w:eastAsia="Calibri" w:hAnsi="Calibri" w:cs="Times New Roman"/>
                <w:color w:val="00558C"/>
              </w:rPr>
              <w:t xml:space="preserve">GNSS satellite-based PPP </w:t>
            </w:r>
            <w:r>
              <w:rPr>
                <w:rFonts w:ascii="Calibri" w:eastAsia="Calibri" w:hAnsi="Calibri" w:cs="Times New Roman" w:hint="eastAsia"/>
                <w:color w:val="00558C"/>
              </w:rPr>
              <w:t>system</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6A7F3B" w14:textId="77777777" w:rsidR="008E1188" w:rsidRDefault="005A4C20">
            <w:pPr>
              <w:pStyle w:val="Tableheading"/>
              <w:suppressAutoHyphens/>
              <w:spacing w:before="60" w:after="60"/>
              <w:jc w:val="center"/>
              <w:rPr>
                <w:rFonts w:ascii="Calibri" w:eastAsia="Calibri" w:hAnsi="Calibri" w:cs="Times New Roman"/>
                <w:color w:val="00558C"/>
              </w:rPr>
            </w:pPr>
            <w:proofErr w:type="spellStart"/>
            <w:r>
              <w:rPr>
                <w:rFonts w:ascii="Calibri" w:eastAsia="Calibri" w:hAnsi="Calibri" w:cs="Times New Roman"/>
                <w:color w:val="00558C"/>
              </w:rPr>
              <w:t>Organisation</w:t>
            </w:r>
            <w:proofErr w:type="spellEnd"/>
            <w:r>
              <w:rPr>
                <w:rFonts w:ascii="Calibri" w:eastAsia="Calibri" w:hAnsi="Calibri" w:cs="Times New Roman"/>
                <w:color w:val="00558C"/>
              </w:rPr>
              <w:t xml:space="preserve"> in charge</w:t>
            </w:r>
          </w:p>
        </w:tc>
        <w:tc>
          <w:tcPr>
            <w:tcW w:w="1701" w:type="dxa"/>
            <w:tcBorders>
              <w:top w:val="single" w:sz="4" w:space="0" w:color="auto"/>
              <w:left w:val="single" w:sz="4" w:space="0" w:color="auto"/>
              <w:bottom w:val="single" w:sz="4" w:space="0" w:color="auto"/>
              <w:right w:val="single" w:sz="4" w:space="0" w:color="auto"/>
            </w:tcBorders>
            <w:vAlign w:val="center"/>
          </w:tcPr>
          <w:p w14:paraId="186A7F3C" w14:textId="77777777" w:rsidR="008E1188" w:rsidRDefault="005A4C20">
            <w:pPr>
              <w:pStyle w:val="Tableheading"/>
              <w:suppressAutoHyphens/>
              <w:spacing w:before="60" w:after="60"/>
              <w:jc w:val="center"/>
              <w:rPr>
                <w:rFonts w:ascii="Calibri" w:eastAsia="Calibri" w:hAnsi="Calibri" w:cs="Times New Roman"/>
                <w:color w:val="00558C"/>
              </w:rPr>
            </w:pPr>
            <w:r>
              <w:rPr>
                <w:rFonts w:ascii="Calibri" w:eastAsia="Calibri" w:hAnsi="Calibri" w:cs="Times New Roman" w:hint="eastAsia"/>
                <w:color w:val="00558C"/>
              </w:rPr>
              <w:t>C</w:t>
            </w:r>
            <w:r>
              <w:rPr>
                <w:rFonts w:ascii="Calibri" w:eastAsia="Calibri" w:hAnsi="Calibri" w:cs="Times New Roman"/>
                <w:color w:val="00558C"/>
              </w:rPr>
              <w:t xml:space="preserve">overage </w:t>
            </w:r>
            <w:r>
              <w:rPr>
                <w:rFonts w:ascii="Calibri" w:eastAsia="Calibri" w:hAnsi="Calibri" w:cs="Times New Roman" w:hint="eastAsia"/>
                <w:color w:val="00558C"/>
              </w:rPr>
              <w:t>area</w:t>
            </w:r>
          </w:p>
        </w:tc>
        <w:tc>
          <w:tcPr>
            <w:tcW w:w="1276" w:type="dxa"/>
            <w:tcBorders>
              <w:top w:val="single" w:sz="4" w:space="0" w:color="auto"/>
              <w:left w:val="single" w:sz="4" w:space="0" w:color="auto"/>
              <w:bottom w:val="single" w:sz="4" w:space="0" w:color="auto"/>
              <w:right w:val="single" w:sz="4" w:space="0" w:color="auto"/>
            </w:tcBorders>
            <w:vAlign w:val="center"/>
          </w:tcPr>
          <w:p w14:paraId="186A7F3D" w14:textId="77777777" w:rsidR="008E1188" w:rsidRDefault="005A4C20">
            <w:pPr>
              <w:pStyle w:val="Tableheading"/>
              <w:suppressAutoHyphens/>
              <w:spacing w:before="60" w:after="60"/>
              <w:jc w:val="center"/>
              <w:rPr>
                <w:rFonts w:ascii="Calibri" w:eastAsia="Calibri" w:hAnsi="Calibri" w:cs="Times New Roman"/>
                <w:color w:val="00558C"/>
              </w:rPr>
            </w:pPr>
            <w:r>
              <w:rPr>
                <w:rFonts w:ascii="Calibri" w:eastAsia="Calibri" w:hAnsi="Calibri" w:cs="Times New Roman"/>
                <w:color w:val="00558C"/>
              </w:rPr>
              <w:t>Status</w:t>
            </w:r>
          </w:p>
        </w:tc>
        <w:tc>
          <w:tcPr>
            <w:tcW w:w="1418" w:type="dxa"/>
            <w:tcBorders>
              <w:top w:val="single" w:sz="4" w:space="0" w:color="auto"/>
              <w:left w:val="single" w:sz="4" w:space="0" w:color="auto"/>
              <w:bottom w:val="single" w:sz="4" w:space="0" w:color="auto"/>
              <w:right w:val="single" w:sz="4" w:space="0" w:color="auto"/>
            </w:tcBorders>
            <w:vAlign w:val="center"/>
          </w:tcPr>
          <w:p w14:paraId="186A7F3E" w14:textId="77777777" w:rsidR="008E1188" w:rsidRDefault="005A4C20">
            <w:pPr>
              <w:pStyle w:val="Tableheading"/>
              <w:suppressAutoHyphens/>
              <w:spacing w:before="60" w:after="60"/>
              <w:jc w:val="center"/>
              <w:rPr>
                <w:rFonts w:ascii="Calibri" w:eastAsia="Calibri" w:hAnsi="Calibri" w:cs="Times New Roman"/>
                <w:color w:val="00558C"/>
              </w:rPr>
            </w:pPr>
            <w:r>
              <w:rPr>
                <w:rFonts w:ascii="Calibri" w:eastAsia="Calibri" w:hAnsi="Calibri" w:cs="Times New Roman"/>
                <w:color w:val="00558C"/>
              </w:rPr>
              <w:t>GNSS Augmented</w:t>
            </w:r>
          </w:p>
        </w:tc>
        <w:tc>
          <w:tcPr>
            <w:tcW w:w="1310" w:type="dxa"/>
            <w:tcBorders>
              <w:top w:val="single" w:sz="4" w:space="0" w:color="auto"/>
              <w:left w:val="single" w:sz="4" w:space="0" w:color="auto"/>
              <w:bottom w:val="single" w:sz="4" w:space="0" w:color="auto"/>
              <w:right w:val="single" w:sz="4" w:space="0" w:color="auto"/>
            </w:tcBorders>
            <w:vAlign w:val="center"/>
          </w:tcPr>
          <w:p w14:paraId="186A7F3F" w14:textId="77777777" w:rsidR="008E1188" w:rsidRDefault="005A4C20">
            <w:pPr>
              <w:pStyle w:val="Tableheading"/>
              <w:suppressAutoHyphens/>
              <w:spacing w:before="60" w:after="60"/>
              <w:jc w:val="center"/>
              <w:rPr>
                <w:rFonts w:ascii="Calibri" w:eastAsia="Calibri" w:hAnsi="Calibri" w:cs="Times New Roman"/>
                <w:color w:val="00558C"/>
              </w:rPr>
            </w:pPr>
            <w:r>
              <w:rPr>
                <w:rFonts w:ascii="Calibri" w:eastAsia="Calibri" w:hAnsi="Calibri" w:cs="Times New Roman"/>
                <w:color w:val="00558C"/>
              </w:rPr>
              <w:t>CHARGE/FREE</w:t>
            </w:r>
          </w:p>
        </w:tc>
      </w:tr>
      <w:tr w:rsidR="008E1188" w14:paraId="186A7F4C" w14:textId="77777777">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186A7F41" w14:textId="77777777" w:rsidR="008E1188" w:rsidRDefault="005A4C20">
            <w:pPr>
              <w:pStyle w:val="BodyText"/>
            </w:pPr>
            <w:r>
              <w:t>China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86A7F42" w14:textId="77777777" w:rsidR="008E1188" w:rsidRDefault="005A4C20">
            <w:pPr>
              <w:pStyle w:val="BodyText"/>
            </w:pPr>
            <w:r>
              <w:t>BDS</w:t>
            </w:r>
            <w:r>
              <w:rPr>
                <w:lang w:eastAsia="zh-CN"/>
              </w:rPr>
              <w:t xml:space="preserve"> PPP B2b</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6A7F43" w14:textId="77777777" w:rsidR="008E1188" w:rsidRDefault="005A4C20">
            <w:pPr>
              <w:pStyle w:val="BodyText"/>
            </w:pPr>
            <w:r>
              <w:t>China Satellite Navigation Office</w:t>
            </w:r>
          </w:p>
        </w:tc>
        <w:tc>
          <w:tcPr>
            <w:tcW w:w="1701" w:type="dxa"/>
            <w:tcBorders>
              <w:top w:val="single" w:sz="4" w:space="0" w:color="auto"/>
              <w:left w:val="single" w:sz="4" w:space="0" w:color="auto"/>
              <w:bottom w:val="single" w:sz="4" w:space="0" w:color="auto"/>
              <w:right w:val="single" w:sz="4" w:space="0" w:color="auto"/>
            </w:tcBorders>
            <w:vAlign w:val="center"/>
          </w:tcPr>
          <w:p w14:paraId="186A7F44" w14:textId="77777777" w:rsidR="008E1188" w:rsidRDefault="005A4C20">
            <w:pPr>
              <w:pStyle w:val="BodyText"/>
              <w:rPr>
                <w:lang w:val="en-US" w:eastAsia="zh-CN"/>
              </w:rPr>
            </w:pPr>
            <w:r>
              <w:rPr>
                <w:rFonts w:hint="eastAsia"/>
                <w:lang w:val="en-US" w:eastAsia="zh-CN"/>
              </w:rPr>
              <w:t>Asian-Pacific Area</w:t>
            </w:r>
          </w:p>
        </w:tc>
        <w:tc>
          <w:tcPr>
            <w:tcW w:w="1276" w:type="dxa"/>
            <w:tcBorders>
              <w:top w:val="single" w:sz="4" w:space="0" w:color="auto"/>
              <w:left w:val="single" w:sz="4" w:space="0" w:color="auto"/>
              <w:bottom w:val="single" w:sz="4" w:space="0" w:color="auto"/>
              <w:right w:val="single" w:sz="4" w:space="0" w:color="auto"/>
            </w:tcBorders>
            <w:vAlign w:val="center"/>
          </w:tcPr>
          <w:p w14:paraId="186A7F45" w14:textId="77777777" w:rsidR="008E1188" w:rsidRDefault="005A4C20">
            <w:pPr>
              <w:pStyle w:val="BodyText"/>
            </w:pPr>
            <w:r>
              <w:t>Operational</w:t>
            </w:r>
          </w:p>
          <w:p w14:paraId="186A7F46" w14:textId="77777777" w:rsidR="008E1188" w:rsidRDefault="005A4C20">
            <w:pPr>
              <w:pStyle w:val="BodyText"/>
              <w:rPr>
                <w:lang w:val="en-US" w:eastAsia="zh-CN"/>
              </w:rPr>
            </w:pPr>
            <w:r>
              <w:rPr>
                <w:rFonts w:hint="eastAsia"/>
                <w:lang w:val="en-US" w:eastAsia="zh-CN"/>
              </w:rPr>
              <w:t>WWRNS</w:t>
            </w:r>
          </w:p>
        </w:tc>
        <w:tc>
          <w:tcPr>
            <w:tcW w:w="1418" w:type="dxa"/>
            <w:tcBorders>
              <w:top w:val="single" w:sz="4" w:space="0" w:color="auto"/>
              <w:left w:val="single" w:sz="4" w:space="0" w:color="auto"/>
              <w:bottom w:val="single" w:sz="4" w:space="0" w:color="auto"/>
              <w:right w:val="single" w:sz="4" w:space="0" w:color="auto"/>
            </w:tcBorders>
            <w:vAlign w:val="center"/>
          </w:tcPr>
          <w:p w14:paraId="186A7F47" w14:textId="77777777" w:rsidR="008E1188" w:rsidRDefault="005A4C20">
            <w:pPr>
              <w:pStyle w:val="BodyText"/>
            </w:pPr>
            <w:r>
              <w:t>GPS</w:t>
            </w:r>
          </w:p>
          <w:p w14:paraId="186A7F48" w14:textId="77777777" w:rsidR="008E1188" w:rsidRDefault="005A4C20">
            <w:pPr>
              <w:pStyle w:val="BodyText"/>
              <w:rPr>
                <w:rStyle w:val="CommentReference"/>
              </w:rPr>
            </w:pPr>
            <w:r>
              <w:t>BDS</w:t>
            </w:r>
          </w:p>
          <w:p w14:paraId="186A7F49" w14:textId="77777777" w:rsidR="008E1188" w:rsidRDefault="005A4C20">
            <w:pPr>
              <w:pStyle w:val="BodyText"/>
              <w:rPr>
                <w:rStyle w:val="CommentReference"/>
                <w:lang w:val="en-US" w:eastAsia="zh-CN"/>
              </w:rPr>
            </w:pPr>
            <w:r>
              <w:rPr>
                <w:rStyle w:val="CommentReference"/>
                <w:rFonts w:hint="eastAsia"/>
                <w:lang w:val="en-US" w:eastAsia="zh-CN"/>
              </w:rPr>
              <w:t>GALILEO</w:t>
            </w:r>
          </w:p>
          <w:p w14:paraId="186A7F4A" w14:textId="77777777" w:rsidR="008E1188" w:rsidRDefault="005A4C20">
            <w:pPr>
              <w:pStyle w:val="BodyText"/>
              <w:rPr>
                <w:rStyle w:val="CommentReference"/>
                <w:lang w:val="en-US" w:eastAsia="zh-CN"/>
              </w:rPr>
            </w:pPr>
            <w:r>
              <w:rPr>
                <w:rStyle w:val="CommentReference"/>
                <w:rFonts w:hint="eastAsia"/>
                <w:lang w:val="en-US" w:eastAsia="zh-CN"/>
              </w:rPr>
              <w:t>GLONASS</w:t>
            </w:r>
          </w:p>
        </w:tc>
        <w:tc>
          <w:tcPr>
            <w:tcW w:w="1310" w:type="dxa"/>
            <w:tcBorders>
              <w:top w:val="single" w:sz="4" w:space="0" w:color="auto"/>
              <w:left w:val="single" w:sz="4" w:space="0" w:color="auto"/>
              <w:bottom w:val="single" w:sz="4" w:space="0" w:color="auto"/>
              <w:right w:val="single" w:sz="4" w:space="0" w:color="auto"/>
            </w:tcBorders>
            <w:vAlign w:val="center"/>
          </w:tcPr>
          <w:p w14:paraId="186A7F4B" w14:textId="77777777" w:rsidR="008E1188" w:rsidRDefault="005A4C20">
            <w:pPr>
              <w:pStyle w:val="BodyText"/>
              <w:rPr>
                <w:rStyle w:val="CommentReference"/>
                <w:lang w:val="en-US" w:eastAsia="zh-CN"/>
              </w:rPr>
            </w:pPr>
            <w:r>
              <w:rPr>
                <w:rStyle w:val="CommentReference"/>
                <w:rFonts w:hint="eastAsia"/>
                <w:lang w:val="en-US" w:eastAsia="zh-CN"/>
              </w:rPr>
              <w:t>free</w:t>
            </w:r>
          </w:p>
        </w:tc>
      </w:tr>
      <w:tr w:rsidR="008E1188" w14:paraId="186A7F57" w14:textId="77777777">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186A7F4D" w14:textId="77777777" w:rsidR="008E1188" w:rsidRDefault="005A4C20">
            <w:pPr>
              <w:pStyle w:val="BodyText"/>
            </w:pPr>
            <w:r>
              <w:t>Europe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86A7F4E" w14:textId="77777777" w:rsidR="008E1188" w:rsidRDefault="005A4C20">
            <w:pPr>
              <w:pStyle w:val="BodyText"/>
            </w:pPr>
            <w:r>
              <w:rPr>
                <w:rFonts w:hint="eastAsia"/>
                <w:lang w:eastAsia="zh-CN"/>
              </w:rPr>
              <w:t>Galileo</w:t>
            </w:r>
            <w:r>
              <w:rPr>
                <w:lang w:eastAsia="zh-CN"/>
              </w:rPr>
              <w:t xml:space="preserve"> HAS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6A7F4F" w14:textId="77777777" w:rsidR="008E1188" w:rsidRDefault="005A4C20">
            <w:pPr>
              <w:pStyle w:val="BodyText"/>
            </w:pPr>
            <w:r>
              <w:rPr>
                <w:rFonts w:hint="eastAsia"/>
                <w:lang w:eastAsia="zh-CN"/>
              </w:rPr>
              <w:t>EUSPA</w:t>
            </w:r>
          </w:p>
        </w:tc>
        <w:tc>
          <w:tcPr>
            <w:tcW w:w="1701" w:type="dxa"/>
            <w:tcBorders>
              <w:top w:val="single" w:sz="4" w:space="0" w:color="auto"/>
              <w:left w:val="single" w:sz="4" w:space="0" w:color="auto"/>
              <w:bottom w:val="single" w:sz="4" w:space="0" w:color="auto"/>
              <w:right w:val="single" w:sz="4" w:space="0" w:color="auto"/>
            </w:tcBorders>
            <w:vAlign w:val="center"/>
          </w:tcPr>
          <w:p w14:paraId="186A7F50" w14:textId="77777777" w:rsidR="008E1188" w:rsidRDefault="005A4C20">
            <w:pPr>
              <w:pStyle w:val="BodyText"/>
              <w:rPr>
                <w:lang w:val="en-US" w:eastAsia="zh-CN"/>
              </w:rPr>
            </w:pPr>
            <w:r>
              <w:rPr>
                <w:rFonts w:hint="eastAsia"/>
                <w:lang w:val="en-US" w:eastAsia="zh-CN"/>
              </w:rPr>
              <w:t>SL1</w:t>
            </w:r>
            <w:r>
              <w:rPr>
                <w:rFonts w:hint="eastAsia"/>
                <w:lang w:val="en-US" w:eastAsia="zh-CN"/>
              </w:rPr>
              <w:t>：</w:t>
            </w:r>
            <w:r>
              <w:rPr>
                <w:rFonts w:hint="eastAsia"/>
                <w:lang w:val="en-US" w:eastAsia="zh-CN"/>
              </w:rPr>
              <w:t>GLOBAL</w:t>
            </w:r>
          </w:p>
          <w:p w14:paraId="186A7F51" w14:textId="77777777" w:rsidR="008E1188" w:rsidRDefault="005A4C20">
            <w:pPr>
              <w:pStyle w:val="BodyText"/>
              <w:rPr>
                <w:lang w:val="en-US" w:eastAsia="zh-CN"/>
              </w:rPr>
            </w:pPr>
            <w:r>
              <w:rPr>
                <w:rFonts w:hint="eastAsia"/>
                <w:lang w:val="en-US" w:eastAsia="zh-CN"/>
              </w:rPr>
              <w:t>SL2</w:t>
            </w:r>
            <w:r>
              <w:rPr>
                <w:rFonts w:hint="eastAsia"/>
                <w:lang w:val="en-US" w:eastAsia="zh-CN"/>
              </w:rPr>
              <w:t>：</w:t>
            </w:r>
            <w:r>
              <w:rPr>
                <w:rFonts w:hint="eastAsia"/>
                <w:lang w:val="en-US" w:eastAsia="zh-CN"/>
              </w:rPr>
              <w:t>EUROPEAN AREA</w:t>
            </w:r>
          </w:p>
        </w:tc>
        <w:tc>
          <w:tcPr>
            <w:tcW w:w="1276" w:type="dxa"/>
            <w:tcBorders>
              <w:top w:val="single" w:sz="4" w:space="0" w:color="auto"/>
              <w:left w:val="single" w:sz="4" w:space="0" w:color="auto"/>
              <w:bottom w:val="single" w:sz="4" w:space="0" w:color="auto"/>
              <w:right w:val="single" w:sz="4" w:space="0" w:color="auto"/>
            </w:tcBorders>
            <w:vAlign w:val="center"/>
          </w:tcPr>
          <w:p w14:paraId="186A7F52" w14:textId="77777777" w:rsidR="008E1188" w:rsidRDefault="005A4C20">
            <w:pPr>
              <w:pStyle w:val="BodyText"/>
            </w:pPr>
            <w:r>
              <w:t>Operational</w:t>
            </w:r>
          </w:p>
          <w:p w14:paraId="186A7F53" w14:textId="77777777" w:rsidR="008E1188" w:rsidRDefault="005A4C20">
            <w:pPr>
              <w:pStyle w:val="BodyText"/>
              <w:rPr>
                <w:lang w:val="en-US" w:eastAsia="zh-CN"/>
              </w:rPr>
            </w:pPr>
            <w:r>
              <w:rPr>
                <w:rFonts w:hint="eastAsia"/>
                <w:lang w:val="en-US" w:eastAsia="zh-CN"/>
              </w:rPr>
              <w:t>WWRNS</w:t>
            </w:r>
          </w:p>
        </w:tc>
        <w:tc>
          <w:tcPr>
            <w:tcW w:w="1418" w:type="dxa"/>
            <w:tcBorders>
              <w:top w:val="single" w:sz="4" w:space="0" w:color="auto"/>
              <w:left w:val="single" w:sz="4" w:space="0" w:color="auto"/>
              <w:bottom w:val="single" w:sz="4" w:space="0" w:color="auto"/>
              <w:right w:val="single" w:sz="4" w:space="0" w:color="auto"/>
            </w:tcBorders>
            <w:vAlign w:val="center"/>
          </w:tcPr>
          <w:p w14:paraId="186A7F54" w14:textId="77777777" w:rsidR="008E1188" w:rsidRDefault="005A4C20">
            <w:pPr>
              <w:pStyle w:val="BodyText"/>
            </w:pPr>
            <w:r>
              <w:t>GPS</w:t>
            </w:r>
          </w:p>
          <w:p w14:paraId="186A7F55" w14:textId="77777777" w:rsidR="008E1188" w:rsidRDefault="005A4C20">
            <w:pPr>
              <w:pStyle w:val="BodyText"/>
            </w:pPr>
            <w:r>
              <w:t>Galile</w:t>
            </w:r>
            <w:r>
              <w:rPr>
                <w:rFonts w:hint="eastAsia"/>
                <w:lang w:eastAsia="zh-CN"/>
              </w:rPr>
              <w:t>o</w:t>
            </w:r>
          </w:p>
        </w:tc>
        <w:tc>
          <w:tcPr>
            <w:tcW w:w="1310" w:type="dxa"/>
            <w:tcBorders>
              <w:top w:val="single" w:sz="4" w:space="0" w:color="auto"/>
              <w:left w:val="single" w:sz="4" w:space="0" w:color="auto"/>
              <w:bottom w:val="single" w:sz="4" w:space="0" w:color="auto"/>
              <w:right w:val="single" w:sz="4" w:space="0" w:color="auto"/>
            </w:tcBorders>
            <w:vAlign w:val="center"/>
          </w:tcPr>
          <w:p w14:paraId="186A7F56" w14:textId="77777777" w:rsidR="008E1188" w:rsidRDefault="005A4C20">
            <w:pPr>
              <w:pStyle w:val="BodyText"/>
              <w:rPr>
                <w:lang w:val="en-US" w:eastAsia="zh-CN"/>
              </w:rPr>
            </w:pPr>
            <w:r>
              <w:rPr>
                <w:rFonts w:hint="eastAsia"/>
                <w:lang w:val="en-US" w:eastAsia="zh-CN"/>
              </w:rPr>
              <w:t>free</w:t>
            </w:r>
          </w:p>
        </w:tc>
      </w:tr>
      <w:tr w:rsidR="008E1188" w14:paraId="186A7F66" w14:textId="77777777">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186A7F58" w14:textId="77777777" w:rsidR="008E1188" w:rsidRDefault="005A4C20">
            <w:pPr>
              <w:pStyle w:val="BodyText"/>
            </w:pPr>
            <w:r>
              <w:t>Japan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86A7F59" w14:textId="77777777" w:rsidR="008E1188" w:rsidRDefault="005A4C20">
            <w:pPr>
              <w:pStyle w:val="BodyText"/>
              <w:rPr>
                <w:lang w:val="en-US"/>
              </w:rPr>
            </w:pPr>
            <w:r>
              <w:rPr>
                <w:rFonts w:hint="eastAsia"/>
                <w:lang w:eastAsia="zh-CN"/>
              </w:rPr>
              <w:t>QZSS</w:t>
            </w:r>
            <w:r>
              <w:rPr>
                <w:rFonts w:hint="eastAsia"/>
                <w:lang w:val="en-US" w:eastAsia="zh-CN"/>
              </w:rPr>
              <w:t xml:space="preserve"> MADOCA-PPP</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6A7F5A" w14:textId="77777777" w:rsidR="008E1188" w:rsidRDefault="005A4C20">
            <w:pPr>
              <w:pStyle w:val="BodyText"/>
              <w:rPr>
                <w:lang w:val="en-US" w:eastAsia="zh-CN"/>
              </w:rPr>
            </w:pPr>
            <w:r>
              <w:rPr>
                <w:rFonts w:hint="eastAsia"/>
                <w:lang w:val="en-US" w:eastAsia="zh-CN"/>
              </w:rPr>
              <w:t xml:space="preserve">cabinet Office of </w:t>
            </w:r>
            <w:r>
              <w:t xml:space="preserve">Japanese </w:t>
            </w:r>
            <w:r>
              <w:rPr>
                <w:rFonts w:hint="eastAsia"/>
                <w:lang w:val="en-US" w:eastAsia="zh-CN"/>
              </w:rPr>
              <w:t>Government</w:t>
            </w:r>
          </w:p>
        </w:tc>
        <w:tc>
          <w:tcPr>
            <w:tcW w:w="1701" w:type="dxa"/>
            <w:tcBorders>
              <w:top w:val="single" w:sz="4" w:space="0" w:color="auto"/>
              <w:left w:val="single" w:sz="4" w:space="0" w:color="auto"/>
              <w:bottom w:val="single" w:sz="4" w:space="0" w:color="auto"/>
              <w:right w:val="single" w:sz="4" w:space="0" w:color="auto"/>
            </w:tcBorders>
            <w:vAlign w:val="center"/>
          </w:tcPr>
          <w:p w14:paraId="186A7F5B" w14:textId="77777777" w:rsidR="008E1188" w:rsidRDefault="008E1188">
            <w:pPr>
              <w:pStyle w:val="BodyText"/>
            </w:pPr>
          </w:p>
          <w:p w14:paraId="186A7F5C" w14:textId="77777777" w:rsidR="008E1188" w:rsidRDefault="008E1188">
            <w:pPr>
              <w:pStyle w:val="BodyText"/>
            </w:pPr>
          </w:p>
        </w:tc>
        <w:tc>
          <w:tcPr>
            <w:tcW w:w="1276" w:type="dxa"/>
            <w:tcBorders>
              <w:top w:val="single" w:sz="4" w:space="0" w:color="auto"/>
              <w:left w:val="single" w:sz="4" w:space="0" w:color="auto"/>
              <w:bottom w:val="single" w:sz="4" w:space="0" w:color="auto"/>
              <w:right w:val="single" w:sz="4" w:space="0" w:color="auto"/>
            </w:tcBorders>
            <w:vAlign w:val="center"/>
          </w:tcPr>
          <w:p w14:paraId="186A7F5D" w14:textId="77777777" w:rsidR="008E1188" w:rsidRDefault="005A4C20">
            <w:pPr>
              <w:pStyle w:val="BodyText"/>
            </w:pPr>
            <w:r>
              <w:t>Operational</w:t>
            </w:r>
          </w:p>
          <w:p w14:paraId="186A7F5E" w14:textId="77777777" w:rsidR="008E1188" w:rsidRDefault="005A4C20">
            <w:pPr>
              <w:pStyle w:val="BodyText"/>
              <w:rPr>
                <w:lang w:val="en-US" w:eastAsia="zh-CN"/>
              </w:rPr>
            </w:pPr>
            <w:r>
              <w:rPr>
                <w:rFonts w:hint="eastAsia"/>
                <w:lang w:val="en-US" w:eastAsia="zh-CN"/>
              </w:rPr>
              <w:t>WWRNS</w:t>
            </w:r>
          </w:p>
          <w:p w14:paraId="186A7F5F" w14:textId="77777777" w:rsidR="008E1188" w:rsidRDefault="008E1188">
            <w:pPr>
              <w:pStyle w:val="BodyText"/>
              <w:rPr>
                <w:lang w:val="en-US" w:eastAsia="zh-CN"/>
              </w:rPr>
            </w:pPr>
          </w:p>
        </w:tc>
        <w:tc>
          <w:tcPr>
            <w:tcW w:w="1418" w:type="dxa"/>
            <w:tcBorders>
              <w:top w:val="single" w:sz="4" w:space="0" w:color="auto"/>
              <w:left w:val="single" w:sz="4" w:space="0" w:color="auto"/>
              <w:bottom w:val="single" w:sz="4" w:space="0" w:color="auto"/>
              <w:right w:val="single" w:sz="4" w:space="0" w:color="auto"/>
            </w:tcBorders>
            <w:vAlign w:val="center"/>
          </w:tcPr>
          <w:p w14:paraId="186A7F60" w14:textId="77777777" w:rsidR="008E1188" w:rsidRDefault="005A4C20">
            <w:pPr>
              <w:pStyle w:val="BodyText"/>
              <w:rPr>
                <w:lang w:val="en-US" w:eastAsia="zh-CN"/>
              </w:rPr>
            </w:pPr>
            <w:r>
              <w:rPr>
                <w:rFonts w:hint="eastAsia"/>
                <w:lang w:val="en-US" w:eastAsia="zh-CN"/>
              </w:rPr>
              <w:t>QZSS</w:t>
            </w:r>
          </w:p>
          <w:p w14:paraId="186A7F61" w14:textId="77777777" w:rsidR="008E1188" w:rsidRDefault="005A4C20">
            <w:pPr>
              <w:pStyle w:val="BodyText"/>
              <w:rPr>
                <w:lang w:val="en-US" w:eastAsia="zh-CN"/>
              </w:rPr>
            </w:pPr>
            <w:r>
              <w:rPr>
                <w:rFonts w:hint="eastAsia"/>
                <w:lang w:val="en-US" w:eastAsia="zh-CN"/>
              </w:rPr>
              <w:t>BDS</w:t>
            </w:r>
          </w:p>
          <w:p w14:paraId="186A7F62" w14:textId="77777777" w:rsidR="008E1188" w:rsidRDefault="005A4C20">
            <w:pPr>
              <w:pStyle w:val="BodyText"/>
            </w:pPr>
            <w:r>
              <w:t>GPS</w:t>
            </w:r>
          </w:p>
          <w:p w14:paraId="186A7F63" w14:textId="77777777" w:rsidR="008E1188" w:rsidRDefault="005A4C20">
            <w:pPr>
              <w:pStyle w:val="BodyText"/>
              <w:rPr>
                <w:rStyle w:val="CommentReference"/>
                <w:lang w:val="en-US" w:eastAsia="zh-CN"/>
              </w:rPr>
            </w:pPr>
            <w:r>
              <w:rPr>
                <w:rStyle w:val="CommentReference"/>
                <w:rFonts w:hint="eastAsia"/>
                <w:lang w:val="en-US" w:eastAsia="zh-CN"/>
              </w:rPr>
              <w:t>GALILEO</w:t>
            </w:r>
          </w:p>
          <w:p w14:paraId="186A7F64" w14:textId="77777777" w:rsidR="008E1188" w:rsidRDefault="005A4C20">
            <w:pPr>
              <w:pStyle w:val="BodyText"/>
            </w:pPr>
            <w:r>
              <w:rPr>
                <w:rStyle w:val="CommentReference"/>
                <w:rFonts w:hint="eastAsia"/>
                <w:lang w:val="en-US" w:eastAsia="zh-CN"/>
              </w:rPr>
              <w:t>GLONASS</w:t>
            </w:r>
          </w:p>
        </w:tc>
        <w:tc>
          <w:tcPr>
            <w:tcW w:w="1310" w:type="dxa"/>
            <w:tcBorders>
              <w:top w:val="single" w:sz="4" w:space="0" w:color="auto"/>
              <w:left w:val="single" w:sz="4" w:space="0" w:color="auto"/>
              <w:bottom w:val="single" w:sz="4" w:space="0" w:color="auto"/>
              <w:right w:val="single" w:sz="4" w:space="0" w:color="auto"/>
            </w:tcBorders>
            <w:vAlign w:val="center"/>
          </w:tcPr>
          <w:p w14:paraId="186A7F65" w14:textId="77777777" w:rsidR="008E1188" w:rsidRDefault="008E1188">
            <w:pPr>
              <w:pStyle w:val="BodyText"/>
              <w:rPr>
                <w:rStyle w:val="CommentReference"/>
                <w:lang w:val="en-US" w:eastAsia="zh-CN"/>
              </w:rPr>
            </w:pPr>
          </w:p>
        </w:tc>
      </w:tr>
      <w:tr w:rsidR="008E1188" w14:paraId="186A7F6E" w14:textId="77777777">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186A7F67" w14:textId="77777777" w:rsidR="008E1188" w:rsidRDefault="005A4C20">
            <w:pPr>
              <w:pStyle w:val="BodyText"/>
              <w:rPr>
                <w:lang w:eastAsia="zh-CN"/>
              </w:rPr>
            </w:pPr>
            <w:r>
              <w:rPr>
                <w:lang w:eastAsia="zh-CN"/>
              </w:rPr>
              <w:t>Australia and New Zealand</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86A7F68" w14:textId="77777777" w:rsidR="008E1188" w:rsidRDefault="005A4C20">
            <w:pPr>
              <w:pStyle w:val="BodyText"/>
              <w:rPr>
                <w:lang w:eastAsia="zh-CN"/>
              </w:rPr>
            </w:pPr>
            <w:proofErr w:type="spellStart"/>
            <w:r>
              <w:rPr>
                <w:rFonts w:hint="eastAsia"/>
                <w:lang w:eastAsia="zh-CN"/>
              </w:rPr>
              <w:t>Sou</w:t>
            </w:r>
            <w:r>
              <w:rPr>
                <w:lang w:eastAsia="zh-CN"/>
              </w:rPr>
              <w:t>thPAN</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6A7F69" w14:textId="77777777" w:rsidR="008E1188" w:rsidRDefault="005A4C20">
            <w:pPr>
              <w:pStyle w:val="BodyText"/>
            </w:pPr>
            <w:r>
              <w:t>Australian and New Zealand governments</w:t>
            </w:r>
          </w:p>
        </w:tc>
        <w:tc>
          <w:tcPr>
            <w:tcW w:w="1701" w:type="dxa"/>
            <w:tcBorders>
              <w:top w:val="single" w:sz="4" w:space="0" w:color="auto"/>
              <w:left w:val="single" w:sz="4" w:space="0" w:color="auto"/>
              <w:bottom w:val="single" w:sz="4" w:space="0" w:color="auto"/>
              <w:right w:val="single" w:sz="4" w:space="0" w:color="auto"/>
            </w:tcBorders>
            <w:vAlign w:val="center"/>
          </w:tcPr>
          <w:p w14:paraId="186A7F6A" w14:textId="77777777" w:rsidR="008E1188" w:rsidRDefault="008E1188">
            <w:pPr>
              <w:pStyle w:val="BodyText"/>
            </w:pPr>
          </w:p>
        </w:tc>
        <w:tc>
          <w:tcPr>
            <w:tcW w:w="1276" w:type="dxa"/>
            <w:tcBorders>
              <w:top w:val="single" w:sz="4" w:space="0" w:color="auto"/>
              <w:left w:val="single" w:sz="4" w:space="0" w:color="auto"/>
              <w:bottom w:val="single" w:sz="4" w:space="0" w:color="auto"/>
              <w:right w:val="single" w:sz="4" w:space="0" w:color="auto"/>
            </w:tcBorders>
            <w:vAlign w:val="center"/>
          </w:tcPr>
          <w:p w14:paraId="186A7F6B" w14:textId="77777777" w:rsidR="008E1188" w:rsidRDefault="005A4C20">
            <w:pPr>
              <w:pStyle w:val="BodyText"/>
            </w:pPr>
            <w:r>
              <w:t>In development</w:t>
            </w:r>
          </w:p>
        </w:tc>
        <w:tc>
          <w:tcPr>
            <w:tcW w:w="1418" w:type="dxa"/>
            <w:tcBorders>
              <w:top w:val="single" w:sz="4" w:space="0" w:color="auto"/>
              <w:left w:val="single" w:sz="4" w:space="0" w:color="auto"/>
              <w:bottom w:val="single" w:sz="4" w:space="0" w:color="auto"/>
              <w:right w:val="single" w:sz="4" w:space="0" w:color="auto"/>
            </w:tcBorders>
            <w:vAlign w:val="center"/>
          </w:tcPr>
          <w:p w14:paraId="186A7F6C" w14:textId="77777777" w:rsidR="008E1188" w:rsidRDefault="005A4C20">
            <w:pPr>
              <w:pStyle w:val="BodyText"/>
              <w:rPr>
                <w:lang w:eastAsia="zh-CN"/>
              </w:rPr>
            </w:pPr>
            <w:commentRangeStart w:id="17"/>
            <w:commentRangeEnd w:id="17"/>
            <w:r>
              <w:rPr>
                <w:rStyle w:val="CommentReference"/>
              </w:rPr>
              <w:commentReference w:id="17"/>
            </w:r>
            <w:r>
              <w:rPr>
                <w:rFonts w:hint="eastAsia"/>
                <w:lang w:eastAsia="zh-CN"/>
              </w:rPr>
              <w:t>G</w:t>
            </w:r>
            <w:r>
              <w:rPr>
                <w:lang w:eastAsia="zh-CN"/>
              </w:rPr>
              <w:t>PS</w:t>
            </w:r>
          </w:p>
        </w:tc>
        <w:tc>
          <w:tcPr>
            <w:tcW w:w="1310" w:type="dxa"/>
            <w:tcBorders>
              <w:top w:val="single" w:sz="4" w:space="0" w:color="auto"/>
              <w:left w:val="single" w:sz="4" w:space="0" w:color="auto"/>
              <w:bottom w:val="single" w:sz="4" w:space="0" w:color="auto"/>
              <w:right w:val="single" w:sz="4" w:space="0" w:color="auto"/>
            </w:tcBorders>
            <w:vAlign w:val="center"/>
          </w:tcPr>
          <w:p w14:paraId="186A7F6D" w14:textId="77777777" w:rsidR="008E1188" w:rsidRDefault="008E1188">
            <w:pPr>
              <w:pStyle w:val="BodyText"/>
              <w:rPr>
                <w:rStyle w:val="CommentReference"/>
              </w:rPr>
            </w:pPr>
          </w:p>
        </w:tc>
      </w:tr>
    </w:tbl>
    <w:p w14:paraId="186A7F6F" w14:textId="77777777" w:rsidR="008E1188" w:rsidRDefault="008E1188">
      <w:pPr>
        <w:pStyle w:val="BodyText"/>
      </w:pPr>
    </w:p>
    <w:p w14:paraId="186A7F70" w14:textId="77777777" w:rsidR="008E1188" w:rsidRDefault="005A4C20">
      <w:pPr>
        <w:pStyle w:val="Heading2"/>
      </w:pPr>
      <w:bookmarkStart w:id="18" w:name="_Toc148536466"/>
      <w:bookmarkStart w:id="19" w:name="_Toc148536463"/>
      <w:bookmarkStart w:id="20" w:name="_Toc148536087"/>
      <w:bookmarkStart w:id="21" w:name="_Toc148536552"/>
      <w:bookmarkStart w:id="22" w:name="_Toc148536557"/>
      <w:bookmarkStart w:id="23" w:name="_Toc148536083"/>
      <w:bookmarkStart w:id="24" w:name="_Toc148536464"/>
      <w:bookmarkStart w:id="25" w:name="_Toc148536471"/>
      <w:bookmarkStart w:id="26" w:name="_Toc148536465"/>
      <w:bookmarkStart w:id="27" w:name="_Toc148536089"/>
      <w:bookmarkStart w:id="28" w:name="_Toc148536088"/>
      <w:bookmarkStart w:id="29" w:name="_Toc148536086"/>
      <w:bookmarkStart w:id="30" w:name="_Toc148536081"/>
      <w:bookmarkStart w:id="31" w:name="_Toc148536467"/>
      <w:bookmarkStart w:id="32" w:name="_Toc148536082"/>
      <w:bookmarkStart w:id="33" w:name="_Toc148536555"/>
      <w:bookmarkStart w:id="34" w:name="_Toc148536551"/>
      <w:bookmarkStart w:id="35" w:name="_Toc148536550"/>
      <w:bookmarkStart w:id="36" w:name="_Toc148536556"/>
      <w:bookmarkStart w:id="37" w:name="_Toc148536085"/>
      <w:bookmarkStart w:id="38" w:name="_Toc148536553"/>
      <w:bookmarkStart w:id="39" w:name="_Toc148536554"/>
      <w:bookmarkStart w:id="40" w:name="_Toc148536558"/>
      <w:bookmarkStart w:id="41" w:name="_Toc148536468"/>
      <w:bookmarkStart w:id="42" w:name="_Toc148536084"/>
      <w:bookmarkStart w:id="43" w:name="_Toc148536470"/>
      <w:bookmarkStart w:id="44" w:name="_Toc148536469"/>
      <w:bookmarkStart w:id="45" w:name="_Toc176183888"/>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Pr>
          <w:rFonts w:hint="eastAsia"/>
        </w:rPr>
        <w:t>Correction parameters</w:t>
      </w:r>
      <w:bookmarkEnd w:id="45"/>
    </w:p>
    <w:p w14:paraId="186A7F71" w14:textId="77777777" w:rsidR="008E1188" w:rsidRDefault="005A4C20">
      <w:pPr>
        <w:pStyle w:val="BodyText"/>
        <w:rPr>
          <w:lang w:eastAsia="zh-CN"/>
        </w:rPr>
      </w:pPr>
      <w:r>
        <w:rPr>
          <w:rFonts w:hint="eastAsia"/>
        </w:rPr>
        <w:t>Correction parameters m</w:t>
      </w:r>
      <w:r>
        <w:t>essages for</w:t>
      </w:r>
      <w:r>
        <w:rPr>
          <w:rFonts w:hint="eastAsia"/>
        </w:rPr>
        <w:t xml:space="preserve"> Satellite-Based </w:t>
      </w:r>
      <w:r>
        <w:t>PPP are broadcast</w:t>
      </w:r>
      <w:r>
        <w:rPr>
          <w:rFonts w:hint="eastAsia"/>
        </w:rPr>
        <w:t xml:space="preserve"> through GNSS</w:t>
      </w:r>
      <w:r>
        <w:t xml:space="preserve"> satellite</w:t>
      </w:r>
      <w:r>
        <w:rPr>
          <w:rFonts w:hint="eastAsia"/>
        </w:rPr>
        <w:t xml:space="preserve">s, mainly include satellite </w:t>
      </w:r>
      <w:r>
        <w:t>orbit correction</w:t>
      </w:r>
      <w:r>
        <w:rPr>
          <w:rFonts w:hint="eastAsia"/>
        </w:rPr>
        <w:t>, c</w:t>
      </w:r>
      <w:r>
        <w:t>lock correction</w:t>
      </w:r>
      <w:r>
        <w:rPr>
          <w:rFonts w:hint="eastAsia"/>
        </w:rPr>
        <w:t>, b</w:t>
      </w:r>
      <w:r>
        <w:t>iases</w:t>
      </w:r>
      <w:r>
        <w:rPr>
          <w:rFonts w:hint="eastAsia"/>
        </w:rPr>
        <w:t>(code and phase) and u</w:t>
      </w:r>
      <w:r>
        <w:t xml:space="preserve">ser </w:t>
      </w:r>
      <w:r>
        <w:rPr>
          <w:rFonts w:hint="eastAsia"/>
        </w:rPr>
        <w:t>r</w:t>
      </w:r>
      <w:r>
        <w:t xml:space="preserve">ange </w:t>
      </w:r>
      <w:r>
        <w:rPr>
          <w:rFonts w:hint="eastAsia"/>
        </w:rPr>
        <w:t>a</w:t>
      </w:r>
      <w:r>
        <w:t>ccuracy</w:t>
      </w:r>
      <w:r>
        <w:rPr>
          <w:rFonts w:hint="eastAsia"/>
        </w:rPr>
        <w:t>.</w:t>
      </w:r>
      <w:r>
        <w:t xml:space="preserve"> shown in </w:t>
      </w:r>
      <w:r>
        <w:fldChar w:fldCharType="begin"/>
      </w:r>
      <w:r>
        <w:instrText xml:space="preserve"> REF _Ref20926569 \h </w:instrText>
      </w:r>
      <w:r>
        <w:fldChar w:fldCharType="separate"/>
      </w:r>
      <w:r>
        <w:t>Table 3</w:t>
      </w:r>
      <w:r>
        <w:noBreakHyphen/>
        <w:t>1</w:t>
      </w:r>
      <w:r>
        <w:fldChar w:fldCharType="end"/>
      </w:r>
      <w:r>
        <w:t xml:space="preserve"> below</w:t>
      </w:r>
      <w:r>
        <w:rPr>
          <w:rFonts w:hint="eastAsia"/>
          <w:lang w:eastAsia="zh-CN"/>
        </w:rPr>
        <w:t>.</w:t>
      </w:r>
    </w:p>
    <w:p w14:paraId="186A7F72" w14:textId="77777777" w:rsidR="008E1188" w:rsidRDefault="005A4C20">
      <w:pPr>
        <w:pStyle w:val="Tablecaption"/>
        <w:spacing w:after="120"/>
        <w:ind w:left="851" w:hanging="851"/>
        <w:jc w:val="center"/>
      </w:pPr>
      <w:bookmarkStart w:id="46" w:name="_Toc176186473"/>
      <w:r>
        <w:t xml:space="preserve">Table </w:t>
      </w:r>
      <w:r>
        <w:fldChar w:fldCharType="begin"/>
      </w:r>
      <w:r>
        <w:instrText xml:space="preserve"> STYLEREF 1 \s </w:instrText>
      </w:r>
      <w:r>
        <w:fldChar w:fldCharType="separate"/>
      </w:r>
      <w:r>
        <w:t>3</w:t>
      </w:r>
      <w:r>
        <w:fldChar w:fldCharType="end"/>
      </w:r>
      <w:r>
        <w:noBreakHyphen/>
      </w:r>
      <w:r>
        <w:fldChar w:fldCharType="begin"/>
      </w:r>
      <w:r>
        <w:instrText xml:space="preserve"> SEQ Table \* ARABIC \s 1 </w:instrText>
      </w:r>
      <w:r>
        <w:fldChar w:fldCharType="separate"/>
      </w:r>
      <w:r>
        <w:t>2</w:t>
      </w:r>
      <w:r>
        <w:fldChar w:fldCharType="end"/>
      </w:r>
      <w:r>
        <w:t xml:space="preserve">: </w:t>
      </w:r>
      <w:r>
        <w:rPr>
          <w:rFonts w:hint="eastAsia"/>
        </w:rPr>
        <w:t xml:space="preserve">Correction parameters </w:t>
      </w:r>
      <w:r>
        <w:t>for Satellite-Based PPP</w:t>
      </w:r>
      <w:bookmarkEnd w:id="46"/>
    </w:p>
    <w:tbl>
      <w:tblPr>
        <w:tblStyle w:val="TableGrid"/>
        <w:tblW w:w="8897" w:type="dxa"/>
        <w:jc w:val="center"/>
        <w:tblLook w:val="04A0" w:firstRow="1" w:lastRow="0" w:firstColumn="1" w:lastColumn="0" w:noHBand="0" w:noVBand="1"/>
      </w:tblPr>
      <w:tblGrid>
        <w:gridCol w:w="2660"/>
        <w:gridCol w:w="1984"/>
        <w:gridCol w:w="2268"/>
        <w:gridCol w:w="1985"/>
      </w:tblGrid>
      <w:tr w:rsidR="008E1188" w14:paraId="186A7F77" w14:textId="77777777">
        <w:trPr>
          <w:jc w:val="center"/>
        </w:trPr>
        <w:tc>
          <w:tcPr>
            <w:tcW w:w="2660" w:type="dxa"/>
            <w:vAlign w:val="center"/>
          </w:tcPr>
          <w:p w14:paraId="186A7F73" w14:textId="77777777" w:rsidR="008E1188" w:rsidRDefault="005A4C20">
            <w:pPr>
              <w:pStyle w:val="Tableheading"/>
              <w:suppressAutoHyphens/>
              <w:spacing w:before="60" w:after="60"/>
              <w:jc w:val="center"/>
              <w:rPr>
                <w:rFonts w:ascii="Calibri" w:eastAsia="Calibri" w:hAnsi="Calibri" w:cs="Times New Roman"/>
                <w:color w:val="00558C"/>
              </w:rPr>
            </w:pPr>
            <w:r>
              <w:rPr>
                <w:rFonts w:ascii="Calibri" w:eastAsia="Calibri" w:hAnsi="Calibri" w:cs="Times New Roman" w:hint="eastAsia"/>
                <w:color w:val="00558C"/>
              </w:rPr>
              <w:t>Correction parameters</w:t>
            </w:r>
          </w:p>
        </w:tc>
        <w:tc>
          <w:tcPr>
            <w:tcW w:w="1984" w:type="dxa"/>
            <w:vAlign w:val="center"/>
          </w:tcPr>
          <w:p w14:paraId="186A7F74" w14:textId="77777777" w:rsidR="008E1188" w:rsidRDefault="005A4C20">
            <w:pPr>
              <w:pStyle w:val="Tableheading"/>
              <w:suppressAutoHyphens/>
              <w:spacing w:before="60" w:after="60"/>
              <w:jc w:val="center"/>
              <w:rPr>
                <w:rFonts w:ascii="Calibri" w:eastAsia="Calibri" w:hAnsi="Calibri" w:cs="Times New Roman"/>
                <w:color w:val="00558C"/>
              </w:rPr>
            </w:pPr>
            <w:r>
              <w:rPr>
                <w:rFonts w:ascii="Calibri" w:eastAsia="Calibri" w:hAnsi="Calibri" w:cs="Times New Roman" w:hint="eastAsia"/>
                <w:color w:val="00558C"/>
              </w:rPr>
              <w:t>BDS PPP</w:t>
            </w:r>
          </w:p>
        </w:tc>
        <w:tc>
          <w:tcPr>
            <w:tcW w:w="2268" w:type="dxa"/>
            <w:vAlign w:val="center"/>
          </w:tcPr>
          <w:p w14:paraId="186A7F75" w14:textId="77777777" w:rsidR="008E1188" w:rsidRDefault="005A4C20">
            <w:pPr>
              <w:pStyle w:val="Tableheading"/>
              <w:suppressAutoHyphens/>
              <w:spacing w:before="60" w:after="60"/>
              <w:jc w:val="center"/>
              <w:rPr>
                <w:rFonts w:ascii="Calibri" w:eastAsia="Calibri" w:hAnsi="Calibri" w:cs="Times New Roman"/>
                <w:color w:val="00558C"/>
              </w:rPr>
            </w:pPr>
            <w:r>
              <w:rPr>
                <w:rFonts w:ascii="Calibri" w:eastAsia="Calibri" w:hAnsi="Calibri" w:cs="Times New Roman" w:hint="eastAsia"/>
                <w:color w:val="00558C"/>
              </w:rPr>
              <w:t>Galileo HAS</w:t>
            </w:r>
          </w:p>
        </w:tc>
        <w:tc>
          <w:tcPr>
            <w:tcW w:w="1985" w:type="dxa"/>
            <w:vAlign w:val="center"/>
          </w:tcPr>
          <w:p w14:paraId="186A7F76" w14:textId="77777777" w:rsidR="008E1188" w:rsidRDefault="005A4C20">
            <w:pPr>
              <w:pStyle w:val="Tableheading"/>
              <w:suppressAutoHyphens/>
              <w:spacing w:before="60" w:after="60"/>
              <w:jc w:val="center"/>
              <w:rPr>
                <w:rFonts w:ascii="Calibri" w:eastAsia="Calibri" w:hAnsi="Calibri" w:cs="Times New Roman"/>
                <w:color w:val="00558C"/>
              </w:rPr>
            </w:pPr>
            <w:r>
              <w:rPr>
                <w:rFonts w:ascii="Calibri" w:eastAsia="Calibri" w:hAnsi="Calibri" w:cs="Times New Roman" w:hint="eastAsia"/>
                <w:color w:val="00558C"/>
              </w:rPr>
              <w:t xml:space="preserve">QZSS </w:t>
            </w:r>
            <w:r>
              <w:rPr>
                <w:rFonts w:ascii="Calibri" w:eastAsia="Calibri" w:hAnsi="Calibri" w:cs="Times New Roman"/>
                <w:color w:val="00558C"/>
              </w:rPr>
              <w:t>MADOCA-PPP</w:t>
            </w:r>
          </w:p>
        </w:tc>
      </w:tr>
      <w:tr w:rsidR="008E1188" w14:paraId="186A7F7C" w14:textId="77777777">
        <w:trPr>
          <w:jc w:val="center"/>
        </w:trPr>
        <w:tc>
          <w:tcPr>
            <w:tcW w:w="2660" w:type="dxa"/>
          </w:tcPr>
          <w:p w14:paraId="186A7F78" w14:textId="77777777" w:rsidR="008E1188" w:rsidRDefault="005A4C20">
            <w:pPr>
              <w:pStyle w:val="BodyText"/>
            </w:pPr>
            <w:r>
              <w:rPr>
                <w:rFonts w:hint="eastAsia"/>
              </w:rPr>
              <w:t xml:space="preserve">Time </w:t>
            </w:r>
          </w:p>
        </w:tc>
        <w:tc>
          <w:tcPr>
            <w:tcW w:w="1984" w:type="dxa"/>
          </w:tcPr>
          <w:p w14:paraId="186A7F79" w14:textId="77777777" w:rsidR="008E1188" w:rsidRDefault="005A4C20">
            <w:pPr>
              <w:pStyle w:val="BodyText"/>
            </w:pPr>
            <w:r>
              <w:t>BDT</w:t>
            </w:r>
          </w:p>
        </w:tc>
        <w:tc>
          <w:tcPr>
            <w:tcW w:w="2268" w:type="dxa"/>
          </w:tcPr>
          <w:p w14:paraId="186A7F7A" w14:textId="77777777" w:rsidR="008E1188" w:rsidRDefault="005A4C20">
            <w:pPr>
              <w:pStyle w:val="BodyText"/>
            </w:pPr>
            <w:r>
              <w:t>GST</w:t>
            </w:r>
          </w:p>
        </w:tc>
        <w:tc>
          <w:tcPr>
            <w:tcW w:w="1985" w:type="dxa"/>
          </w:tcPr>
          <w:p w14:paraId="186A7F7B" w14:textId="77777777" w:rsidR="008E1188" w:rsidRDefault="005A4C20">
            <w:pPr>
              <w:pStyle w:val="BodyText"/>
            </w:pPr>
            <w:r>
              <w:t>QZSST</w:t>
            </w:r>
          </w:p>
        </w:tc>
      </w:tr>
      <w:tr w:rsidR="008E1188" w14:paraId="186A7F81" w14:textId="77777777">
        <w:trPr>
          <w:jc w:val="center"/>
        </w:trPr>
        <w:tc>
          <w:tcPr>
            <w:tcW w:w="2660" w:type="dxa"/>
          </w:tcPr>
          <w:p w14:paraId="186A7F7D" w14:textId="77777777" w:rsidR="008E1188" w:rsidRDefault="005A4C20">
            <w:pPr>
              <w:pStyle w:val="BodyText"/>
            </w:pPr>
            <w:r>
              <w:rPr>
                <w:rFonts w:hint="eastAsia"/>
              </w:rPr>
              <w:t>R</w:t>
            </w:r>
            <w:r>
              <w:t>eference frame</w:t>
            </w:r>
          </w:p>
        </w:tc>
        <w:tc>
          <w:tcPr>
            <w:tcW w:w="1984" w:type="dxa"/>
          </w:tcPr>
          <w:p w14:paraId="186A7F7E" w14:textId="77777777" w:rsidR="008E1188" w:rsidRDefault="005A4C20">
            <w:pPr>
              <w:pStyle w:val="BodyText"/>
            </w:pPr>
            <w:proofErr w:type="spellStart"/>
            <w:r>
              <w:t>BeiDou</w:t>
            </w:r>
            <w:proofErr w:type="spellEnd"/>
            <w:r>
              <w:t xml:space="preserve"> Coordinate System</w:t>
            </w:r>
            <w:r>
              <w:rPr>
                <w:rFonts w:hint="eastAsia"/>
              </w:rPr>
              <w:t xml:space="preserve"> (</w:t>
            </w:r>
            <w:r>
              <w:t>BDCS</w:t>
            </w:r>
            <w:r>
              <w:rPr>
                <w:rFonts w:hint="eastAsia"/>
              </w:rPr>
              <w:t>)</w:t>
            </w:r>
          </w:p>
        </w:tc>
        <w:tc>
          <w:tcPr>
            <w:tcW w:w="2268" w:type="dxa"/>
          </w:tcPr>
          <w:p w14:paraId="186A7F7F" w14:textId="77777777" w:rsidR="008E1188" w:rsidRDefault="005A4C20">
            <w:pPr>
              <w:pStyle w:val="BodyText"/>
            </w:pPr>
            <w:r>
              <w:t>Galileo Terrestrial Reference Frame (GTRF)</w:t>
            </w:r>
          </w:p>
        </w:tc>
        <w:tc>
          <w:tcPr>
            <w:tcW w:w="1985" w:type="dxa"/>
          </w:tcPr>
          <w:p w14:paraId="186A7F80" w14:textId="77777777" w:rsidR="008E1188" w:rsidRDefault="005A4C20">
            <w:pPr>
              <w:pStyle w:val="BodyText"/>
            </w:pPr>
            <w:r>
              <w:t>ITRF</w:t>
            </w:r>
          </w:p>
        </w:tc>
      </w:tr>
      <w:tr w:rsidR="008E1188" w14:paraId="186A7F86" w14:textId="77777777">
        <w:trPr>
          <w:jc w:val="center"/>
        </w:trPr>
        <w:tc>
          <w:tcPr>
            <w:tcW w:w="2660" w:type="dxa"/>
          </w:tcPr>
          <w:p w14:paraId="186A7F82" w14:textId="77777777" w:rsidR="008E1188" w:rsidRDefault="005A4C20">
            <w:pPr>
              <w:pStyle w:val="BodyText"/>
            </w:pPr>
            <w:r>
              <w:t>Satellite mask</w:t>
            </w:r>
          </w:p>
        </w:tc>
        <w:tc>
          <w:tcPr>
            <w:tcW w:w="1984" w:type="dxa"/>
          </w:tcPr>
          <w:p w14:paraId="186A7F83" w14:textId="77777777" w:rsidR="008E1188" w:rsidRDefault="005A4C20">
            <w:pPr>
              <w:pStyle w:val="BodyText"/>
              <w:rPr>
                <w:lang w:val="en-US" w:eastAsia="zh-CN"/>
              </w:rPr>
            </w:pPr>
            <w:r>
              <w:rPr>
                <w:lang w:val="en-US" w:eastAsia="zh-CN"/>
              </w:rPr>
              <w:t>Y</w:t>
            </w:r>
          </w:p>
        </w:tc>
        <w:tc>
          <w:tcPr>
            <w:tcW w:w="2268" w:type="dxa"/>
          </w:tcPr>
          <w:p w14:paraId="186A7F84" w14:textId="77777777" w:rsidR="008E1188" w:rsidRDefault="005A4C20">
            <w:pPr>
              <w:pStyle w:val="BodyText"/>
              <w:rPr>
                <w:lang w:val="en-US" w:eastAsia="zh-CN"/>
              </w:rPr>
            </w:pPr>
            <w:r>
              <w:rPr>
                <w:lang w:val="en-US" w:eastAsia="zh-CN"/>
              </w:rPr>
              <w:t>Y</w:t>
            </w:r>
          </w:p>
        </w:tc>
        <w:tc>
          <w:tcPr>
            <w:tcW w:w="1985" w:type="dxa"/>
          </w:tcPr>
          <w:p w14:paraId="186A7F85" w14:textId="77777777" w:rsidR="008E1188" w:rsidRDefault="005A4C20">
            <w:pPr>
              <w:pStyle w:val="BodyText"/>
              <w:rPr>
                <w:lang w:val="en-US" w:eastAsia="zh-CN"/>
              </w:rPr>
            </w:pPr>
            <w:r>
              <w:rPr>
                <w:lang w:val="en-US" w:eastAsia="zh-CN"/>
              </w:rPr>
              <w:t>Y</w:t>
            </w:r>
          </w:p>
        </w:tc>
      </w:tr>
      <w:tr w:rsidR="008E1188" w14:paraId="186A7F8B" w14:textId="77777777">
        <w:trPr>
          <w:jc w:val="center"/>
        </w:trPr>
        <w:tc>
          <w:tcPr>
            <w:tcW w:w="2660" w:type="dxa"/>
          </w:tcPr>
          <w:p w14:paraId="186A7F87" w14:textId="77777777" w:rsidR="008E1188" w:rsidRDefault="005A4C20">
            <w:pPr>
              <w:pStyle w:val="BodyText"/>
            </w:pPr>
            <w:r>
              <w:t>Satellite orbit correction</w:t>
            </w:r>
          </w:p>
        </w:tc>
        <w:tc>
          <w:tcPr>
            <w:tcW w:w="1984" w:type="dxa"/>
          </w:tcPr>
          <w:p w14:paraId="186A7F88" w14:textId="77777777" w:rsidR="008E1188" w:rsidRDefault="005A4C20">
            <w:pPr>
              <w:pStyle w:val="BodyText"/>
              <w:rPr>
                <w:lang w:val="en-US" w:eastAsia="zh-CN"/>
              </w:rPr>
            </w:pPr>
            <w:r>
              <w:rPr>
                <w:lang w:val="en-US" w:eastAsia="zh-CN"/>
              </w:rPr>
              <w:t>Y</w:t>
            </w:r>
          </w:p>
        </w:tc>
        <w:tc>
          <w:tcPr>
            <w:tcW w:w="2268" w:type="dxa"/>
          </w:tcPr>
          <w:p w14:paraId="186A7F89" w14:textId="77777777" w:rsidR="008E1188" w:rsidRDefault="005A4C20">
            <w:pPr>
              <w:pStyle w:val="BodyText"/>
              <w:rPr>
                <w:lang w:val="en-US" w:eastAsia="zh-CN"/>
              </w:rPr>
            </w:pPr>
            <w:r>
              <w:rPr>
                <w:lang w:val="en-US" w:eastAsia="zh-CN"/>
              </w:rPr>
              <w:t>Y</w:t>
            </w:r>
          </w:p>
        </w:tc>
        <w:tc>
          <w:tcPr>
            <w:tcW w:w="1985" w:type="dxa"/>
          </w:tcPr>
          <w:p w14:paraId="186A7F8A" w14:textId="77777777" w:rsidR="008E1188" w:rsidRDefault="005A4C20">
            <w:pPr>
              <w:pStyle w:val="BodyText"/>
              <w:rPr>
                <w:lang w:val="en-US" w:eastAsia="zh-CN"/>
              </w:rPr>
            </w:pPr>
            <w:r>
              <w:rPr>
                <w:lang w:val="en-US" w:eastAsia="zh-CN"/>
              </w:rPr>
              <w:t>Y</w:t>
            </w:r>
          </w:p>
        </w:tc>
      </w:tr>
      <w:tr w:rsidR="008E1188" w14:paraId="186A7F90" w14:textId="77777777">
        <w:trPr>
          <w:jc w:val="center"/>
        </w:trPr>
        <w:tc>
          <w:tcPr>
            <w:tcW w:w="2660" w:type="dxa"/>
          </w:tcPr>
          <w:p w14:paraId="186A7F8C" w14:textId="77777777" w:rsidR="008E1188" w:rsidRDefault="005A4C20">
            <w:pPr>
              <w:pStyle w:val="BodyText"/>
            </w:pPr>
            <w:r>
              <w:t>Clock correction</w:t>
            </w:r>
          </w:p>
        </w:tc>
        <w:tc>
          <w:tcPr>
            <w:tcW w:w="1984" w:type="dxa"/>
          </w:tcPr>
          <w:p w14:paraId="186A7F8D" w14:textId="77777777" w:rsidR="008E1188" w:rsidRDefault="005A4C20">
            <w:pPr>
              <w:pStyle w:val="BodyText"/>
              <w:rPr>
                <w:lang w:val="en-US" w:eastAsia="zh-CN"/>
              </w:rPr>
            </w:pPr>
            <w:r>
              <w:rPr>
                <w:lang w:val="en-US" w:eastAsia="zh-CN"/>
              </w:rPr>
              <w:t>Y</w:t>
            </w:r>
          </w:p>
        </w:tc>
        <w:tc>
          <w:tcPr>
            <w:tcW w:w="2268" w:type="dxa"/>
          </w:tcPr>
          <w:p w14:paraId="186A7F8E" w14:textId="77777777" w:rsidR="008E1188" w:rsidRDefault="005A4C20">
            <w:pPr>
              <w:pStyle w:val="BodyText"/>
              <w:rPr>
                <w:lang w:val="en-US" w:eastAsia="zh-CN"/>
              </w:rPr>
            </w:pPr>
            <w:r>
              <w:rPr>
                <w:lang w:val="en-US" w:eastAsia="zh-CN"/>
              </w:rPr>
              <w:t>Y</w:t>
            </w:r>
          </w:p>
        </w:tc>
        <w:tc>
          <w:tcPr>
            <w:tcW w:w="1985" w:type="dxa"/>
          </w:tcPr>
          <w:p w14:paraId="186A7F8F" w14:textId="77777777" w:rsidR="008E1188" w:rsidRDefault="005A4C20">
            <w:pPr>
              <w:pStyle w:val="BodyText"/>
              <w:rPr>
                <w:lang w:val="en-US" w:eastAsia="zh-CN"/>
              </w:rPr>
            </w:pPr>
            <w:r>
              <w:rPr>
                <w:lang w:val="en-US" w:eastAsia="zh-CN"/>
              </w:rPr>
              <w:t>Y</w:t>
            </w:r>
          </w:p>
        </w:tc>
      </w:tr>
      <w:tr w:rsidR="008E1188" w14:paraId="186A7F95" w14:textId="77777777">
        <w:trPr>
          <w:jc w:val="center"/>
        </w:trPr>
        <w:tc>
          <w:tcPr>
            <w:tcW w:w="2660" w:type="dxa"/>
          </w:tcPr>
          <w:p w14:paraId="186A7F91" w14:textId="77777777" w:rsidR="008E1188" w:rsidRDefault="005A4C20">
            <w:pPr>
              <w:pStyle w:val="BodyText"/>
            </w:pPr>
            <w:r>
              <w:t>Code Biases</w:t>
            </w:r>
          </w:p>
        </w:tc>
        <w:tc>
          <w:tcPr>
            <w:tcW w:w="1984" w:type="dxa"/>
          </w:tcPr>
          <w:p w14:paraId="186A7F92" w14:textId="77777777" w:rsidR="008E1188" w:rsidRDefault="005A4C20">
            <w:pPr>
              <w:pStyle w:val="BodyText"/>
              <w:rPr>
                <w:highlight w:val="yellow"/>
                <w:lang w:val="en-US" w:eastAsia="zh-CN"/>
              </w:rPr>
            </w:pPr>
            <w:r>
              <w:rPr>
                <w:lang w:val="en-US" w:eastAsia="zh-CN"/>
              </w:rPr>
              <w:t>Y</w:t>
            </w:r>
          </w:p>
        </w:tc>
        <w:tc>
          <w:tcPr>
            <w:tcW w:w="2268" w:type="dxa"/>
          </w:tcPr>
          <w:p w14:paraId="186A7F93" w14:textId="77777777" w:rsidR="008E1188" w:rsidRDefault="005A4C20">
            <w:pPr>
              <w:pStyle w:val="BodyText"/>
              <w:rPr>
                <w:lang w:val="en-US" w:eastAsia="zh-CN"/>
              </w:rPr>
            </w:pPr>
            <w:r>
              <w:rPr>
                <w:lang w:val="en-US" w:eastAsia="zh-CN"/>
              </w:rPr>
              <w:t>Y</w:t>
            </w:r>
          </w:p>
        </w:tc>
        <w:tc>
          <w:tcPr>
            <w:tcW w:w="1985" w:type="dxa"/>
          </w:tcPr>
          <w:p w14:paraId="186A7F94" w14:textId="77777777" w:rsidR="008E1188" w:rsidRDefault="005A4C20">
            <w:pPr>
              <w:pStyle w:val="BodyText"/>
              <w:rPr>
                <w:lang w:val="en-US" w:eastAsia="zh-CN"/>
              </w:rPr>
            </w:pPr>
            <w:r>
              <w:rPr>
                <w:lang w:val="en-US" w:eastAsia="zh-CN"/>
              </w:rPr>
              <w:t>Y</w:t>
            </w:r>
          </w:p>
        </w:tc>
      </w:tr>
      <w:tr w:rsidR="008E1188" w14:paraId="186A7F9A" w14:textId="77777777">
        <w:trPr>
          <w:jc w:val="center"/>
        </w:trPr>
        <w:tc>
          <w:tcPr>
            <w:tcW w:w="2660" w:type="dxa"/>
          </w:tcPr>
          <w:p w14:paraId="186A7F96" w14:textId="77777777" w:rsidR="008E1188" w:rsidRDefault="005A4C20">
            <w:pPr>
              <w:pStyle w:val="BodyText"/>
            </w:pPr>
            <w:r>
              <w:t>Phase Biases</w:t>
            </w:r>
          </w:p>
        </w:tc>
        <w:tc>
          <w:tcPr>
            <w:tcW w:w="1984" w:type="dxa"/>
          </w:tcPr>
          <w:p w14:paraId="186A7F97" w14:textId="77777777" w:rsidR="008E1188" w:rsidRDefault="005A4C20">
            <w:pPr>
              <w:pStyle w:val="BodyText"/>
              <w:rPr>
                <w:highlight w:val="yellow"/>
                <w:lang w:val="en-US" w:eastAsia="zh-CN"/>
              </w:rPr>
            </w:pPr>
            <w:r>
              <w:rPr>
                <w:rFonts w:hint="eastAsia"/>
                <w:lang w:val="en-US" w:eastAsia="zh-CN"/>
              </w:rPr>
              <w:t>-</w:t>
            </w:r>
          </w:p>
        </w:tc>
        <w:tc>
          <w:tcPr>
            <w:tcW w:w="2268" w:type="dxa"/>
          </w:tcPr>
          <w:p w14:paraId="186A7F98" w14:textId="77777777" w:rsidR="008E1188" w:rsidRDefault="005A4C20">
            <w:pPr>
              <w:pStyle w:val="BodyText"/>
              <w:rPr>
                <w:lang w:val="en-US" w:eastAsia="zh-CN"/>
              </w:rPr>
            </w:pPr>
            <w:r>
              <w:rPr>
                <w:lang w:val="en-US" w:eastAsia="zh-CN"/>
              </w:rPr>
              <w:t>Y</w:t>
            </w:r>
          </w:p>
        </w:tc>
        <w:tc>
          <w:tcPr>
            <w:tcW w:w="1985" w:type="dxa"/>
          </w:tcPr>
          <w:p w14:paraId="186A7F99" w14:textId="77777777" w:rsidR="008E1188" w:rsidRDefault="005A4C20">
            <w:pPr>
              <w:pStyle w:val="BodyText"/>
              <w:rPr>
                <w:lang w:val="en-US" w:eastAsia="zh-CN"/>
              </w:rPr>
            </w:pPr>
            <w:r>
              <w:rPr>
                <w:lang w:val="en-US" w:eastAsia="zh-CN"/>
              </w:rPr>
              <w:t>Y</w:t>
            </w:r>
          </w:p>
        </w:tc>
      </w:tr>
      <w:tr w:rsidR="008E1188" w14:paraId="186A7F9F" w14:textId="77777777">
        <w:trPr>
          <w:jc w:val="center"/>
        </w:trPr>
        <w:tc>
          <w:tcPr>
            <w:tcW w:w="2660" w:type="dxa"/>
          </w:tcPr>
          <w:p w14:paraId="186A7F9B" w14:textId="77777777" w:rsidR="008E1188" w:rsidRDefault="005A4C20">
            <w:pPr>
              <w:pStyle w:val="BodyText"/>
            </w:pPr>
            <w:r>
              <w:lastRenderedPageBreak/>
              <w:t xml:space="preserve">User Range Accuracy </w:t>
            </w:r>
          </w:p>
        </w:tc>
        <w:tc>
          <w:tcPr>
            <w:tcW w:w="1984" w:type="dxa"/>
          </w:tcPr>
          <w:p w14:paraId="186A7F9C" w14:textId="77777777" w:rsidR="008E1188" w:rsidRDefault="005A4C20">
            <w:pPr>
              <w:pStyle w:val="BodyText"/>
              <w:rPr>
                <w:lang w:val="en-US" w:eastAsia="zh-CN"/>
              </w:rPr>
            </w:pPr>
            <w:r>
              <w:rPr>
                <w:lang w:val="en-US" w:eastAsia="zh-CN"/>
              </w:rPr>
              <w:t>Y</w:t>
            </w:r>
          </w:p>
        </w:tc>
        <w:tc>
          <w:tcPr>
            <w:tcW w:w="2268" w:type="dxa"/>
          </w:tcPr>
          <w:p w14:paraId="186A7F9D" w14:textId="77777777" w:rsidR="008E1188" w:rsidRDefault="005A4C20">
            <w:pPr>
              <w:pStyle w:val="BodyText"/>
              <w:rPr>
                <w:lang w:val="en-US" w:eastAsia="zh-CN"/>
              </w:rPr>
            </w:pPr>
            <w:r>
              <w:rPr>
                <w:lang w:val="en-US" w:eastAsia="zh-CN"/>
              </w:rPr>
              <w:t>Y</w:t>
            </w:r>
          </w:p>
        </w:tc>
        <w:tc>
          <w:tcPr>
            <w:tcW w:w="1985" w:type="dxa"/>
          </w:tcPr>
          <w:p w14:paraId="186A7F9E" w14:textId="77777777" w:rsidR="008E1188" w:rsidRDefault="005A4C20">
            <w:pPr>
              <w:pStyle w:val="BodyText"/>
              <w:rPr>
                <w:lang w:val="en-US" w:eastAsia="zh-CN"/>
              </w:rPr>
            </w:pPr>
            <w:r>
              <w:rPr>
                <w:lang w:val="en-US" w:eastAsia="zh-CN"/>
              </w:rPr>
              <w:t>Y</w:t>
            </w:r>
          </w:p>
        </w:tc>
      </w:tr>
      <w:tr w:rsidR="008E1188" w14:paraId="186A7FA4" w14:textId="77777777">
        <w:trPr>
          <w:jc w:val="center"/>
        </w:trPr>
        <w:tc>
          <w:tcPr>
            <w:tcW w:w="2660" w:type="dxa"/>
          </w:tcPr>
          <w:p w14:paraId="186A7FA0" w14:textId="77777777" w:rsidR="008E1188" w:rsidRDefault="005A4C20">
            <w:pPr>
              <w:pStyle w:val="BodyText"/>
            </w:pPr>
            <w:r>
              <w:rPr>
                <w:rFonts w:hint="eastAsia"/>
              </w:rPr>
              <w:t>Atmospheric corrections</w:t>
            </w:r>
          </w:p>
        </w:tc>
        <w:tc>
          <w:tcPr>
            <w:tcW w:w="1984" w:type="dxa"/>
          </w:tcPr>
          <w:p w14:paraId="186A7FA1" w14:textId="77777777" w:rsidR="008E1188" w:rsidRDefault="005A4C20">
            <w:pPr>
              <w:pStyle w:val="BodyText"/>
            </w:pPr>
            <w:r>
              <w:rPr>
                <w:rFonts w:hint="eastAsia"/>
              </w:rPr>
              <w:t>n/a</w:t>
            </w:r>
          </w:p>
        </w:tc>
        <w:tc>
          <w:tcPr>
            <w:tcW w:w="2268" w:type="dxa"/>
          </w:tcPr>
          <w:p w14:paraId="186A7FA2" w14:textId="77777777" w:rsidR="008E1188" w:rsidRDefault="005A4C20">
            <w:pPr>
              <w:pStyle w:val="BodyText"/>
            </w:pPr>
            <w:r>
              <w:rPr>
                <w:rFonts w:hint="eastAsia"/>
              </w:rPr>
              <w:t>Service Leve 2</w:t>
            </w:r>
          </w:p>
        </w:tc>
        <w:tc>
          <w:tcPr>
            <w:tcW w:w="1985" w:type="dxa"/>
          </w:tcPr>
          <w:p w14:paraId="186A7FA3" w14:textId="77777777" w:rsidR="008E1188" w:rsidRDefault="005A4C20">
            <w:pPr>
              <w:pStyle w:val="BodyText"/>
            </w:pPr>
            <w:r>
              <w:rPr>
                <w:rFonts w:hint="eastAsia"/>
              </w:rPr>
              <w:t>n/a</w:t>
            </w:r>
          </w:p>
        </w:tc>
      </w:tr>
      <w:tr w:rsidR="008E1188" w14:paraId="186A7FA9" w14:textId="77777777">
        <w:trPr>
          <w:jc w:val="center"/>
        </w:trPr>
        <w:tc>
          <w:tcPr>
            <w:tcW w:w="2660" w:type="dxa"/>
          </w:tcPr>
          <w:p w14:paraId="186A7FA5" w14:textId="77777777" w:rsidR="008E1188" w:rsidRDefault="005A4C20">
            <w:pPr>
              <w:pStyle w:val="BodyText"/>
              <w:rPr>
                <w:lang w:val="en-US" w:eastAsia="zh-CN"/>
              </w:rPr>
            </w:pPr>
            <w:commentRangeStart w:id="47"/>
            <w:r>
              <w:rPr>
                <w:rFonts w:hint="eastAsia"/>
                <w:lang w:val="en-US" w:eastAsia="zh-CN"/>
              </w:rPr>
              <w:t xml:space="preserve">Broadcasting </w:t>
            </w:r>
            <w:r>
              <w:rPr>
                <w:lang w:val="en-US" w:eastAsia="zh-CN"/>
              </w:rPr>
              <w:t>Frequencies</w:t>
            </w:r>
            <w:commentRangeEnd w:id="47"/>
            <w:r>
              <w:rPr>
                <w:rStyle w:val="CommentReference"/>
              </w:rPr>
              <w:commentReference w:id="47"/>
            </w:r>
          </w:p>
        </w:tc>
        <w:tc>
          <w:tcPr>
            <w:tcW w:w="1984" w:type="dxa"/>
          </w:tcPr>
          <w:p w14:paraId="186A7FA6" w14:textId="77777777" w:rsidR="008E1188" w:rsidRDefault="005A4C20">
            <w:pPr>
              <w:pStyle w:val="BodyText"/>
              <w:rPr>
                <w:lang w:val="en-US" w:eastAsia="zh-CN"/>
              </w:rPr>
            </w:pPr>
            <w:r>
              <w:rPr>
                <w:rFonts w:hint="eastAsia"/>
                <w:lang w:val="en-US" w:eastAsia="zh-CN"/>
              </w:rPr>
              <w:t>B2b</w:t>
            </w:r>
          </w:p>
        </w:tc>
        <w:tc>
          <w:tcPr>
            <w:tcW w:w="2268" w:type="dxa"/>
          </w:tcPr>
          <w:p w14:paraId="186A7FA7" w14:textId="77777777" w:rsidR="008E1188" w:rsidRDefault="005A4C20">
            <w:pPr>
              <w:pStyle w:val="BodyText"/>
              <w:rPr>
                <w:lang w:val="en-US" w:eastAsia="zh-CN"/>
              </w:rPr>
            </w:pPr>
            <w:r>
              <w:rPr>
                <w:rFonts w:hint="eastAsia"/>
                <w:lang w:val="en-US" w:eastAsia="zh-CN"/>
              </w:rPr>
              <w:t>E6</w:t>
            </w:r>
          </w:p>
        </w:tc>
        <w:tc>
          <w:tcPr>
            <w:tcW w:w="1985" w:type="dxa"/>
          </w:tcPr>
          <w:p w14:paraId="186A7FA8" w14:textId="77777777" w:rsidR="008E1188" w:rsidRDefault="005A4C20">
            <w:pPr>
              <w:pStyle w:val="BodyText"/>
              <w:rPr>
                <w:lang w:val="en-US" w:eastAsia="zh-CN"/>
              </w:rPr>
            </w:pPr>
            <w:r>
              <w:rPr>
                <w:rFonts w:hint="eastAsia"/>
                <w:lang w:val="en-US" w:eastAsia="zh-CN"/>
              </w:rPr>
              <w:t>L6</w:t>
            </w:r>
          </w:p>
        </w:tc>
      </w:tr>
    </w:tbl>
    <w:p w14:paraId="186A7FAA" w14:textId="77777777" w:rsidR="008E1188" w:rsidRDefault="008E1188">
      <w:pPr>
        <w:pStyle w:val="BodyText"/>
      </w:pPr>
    </w:p>
    <w:p w14:paraId="186A7FAB" w14:textId="77777777" w:rsidR="008E1188" w:rsidRDefault="005A4C20">
      <w:pPr>
        <w:pStyle w:val="Heading2"/>
      </w:pPr>
      <w:bookmarkStart w:id="48" w:name="_Toc176183889"/>
      <w:r>
        <w:rPr>
          <w:rFonts w:hint="eastAsia"/>
          <w:lang w:eastAsia="zh-CN"/>
        </w:rPr>
        <w:t>Augmented navigation message</w:t>
      </w:r>
      <w:bookmarkEnd w:id="48"/>
    </w:p>
    <w:p w14:paraId="186A7FAC" w14:textId="77777777" w:rsidR="008E1188" w:rsidRDefault="005A4C20">
      <w:pPr>
        <w:pStyle w:val="BodyText"/>
        <w:rPr>
          <w:lang w:eastAsia="zh-CN"/>
        </w:rPr>
      </w:pPr>
      <w:commentRangeStart w:id="49"/>
      <w:r>
        <w:rPr>
          <w:lang w:eastAsia="zh-CN"/>
        </w:rPr>
        <w:t xml:space="preserve">The </w:t>
      </w:r>
      <w:r>
        <w:rPr>
          <w:rFonts w:hint="eastAsia"/>
          <w:lang w:eastAsia="zh-CN"/>
        </w:rPr>
        <w:t xml:space="preserve">BDS </w:t>
      </w:r>
      <w:r>
        <w:rPr>
          <w:lang w:eastAsia="zh-CN"/>
        </w:rPr>
        <w:t>PPP-B2b signal</w:t>
      </w:r>
      <w:commentRangeEnd w:id="49"/>
      <w:r>
        <w:rPr>
          <w:rStyle w:val="CommentReference"/>
        </w:rPr>
        <w:commentReference w:id="49"/>
      </w:r>
      <w:r>
        <w:rPr>
          <w:lang w:eastAsia="zh-CN"/>
        </w:rPr>
        <w:t xml:space="preserve"> is designed to provide PPP service for GNSS and their combinations. For each satellite navigation system, the reference broadcast navigation messages</w:t>
      </w:r>
      <w:r>
        <w:rPr>
          <w:rFonts w:hint="eastAsia"/>
          <w:lang w:eastAsia="zh-CN"/>
        </w:rPr>
        <w:t xml:space="preserve"> </w:t>
      </w:r>
      <w:r>
        <w:rPr>
          <w:lang w:eastAsia="zh-CN"/>
        </w:rPr>
        <w:t>corresponding to various corrections are:</w:t>
      </w:r>
    </w:p>
    <w:p w14:paraId="186A7FAD" w14:textId="77777777" w:rsidR="008E1188" w:rsidRDefault="005A4C20">
      <w:pPr>
        <w:pStyle w:val="BodyText"/>
        <w:rPr>
          <w:lang w:eastAsia="zh-CN"/>
        </w:rPr>
      </w:pPr>
      <w:r>
        <w:rPr>
          <w:lang w:eastAsia="zh-CN"/>
        </w:rPr>
        <w:t xml:space="preserve">1) BDS: PPP-B2b information is used to correct the CNAV1 navigation messagesofB1C signal. </w:t>
      </w:r>
    </w:p>
    <w:p w14:paraId="186A7FAE" w14:textId="77777777" w:rsidR="008E1188" w:rsidRDefault="005A4C20">
      <w:pPr>
        <w:pStyle w:val="BodyText"/>
        <w:rPr>
          <w:lang w:eastAsia="zh-CN"/>
        </w:rPr>
      </w:pPr>
      <w:r>
        <w:rPr>
          <w:lang w:eastAsia="zh-CN"/>
        </w:rPr>
        <w:t xml:space="preserve">2) GPS: PPP-B2b information is used to correct the LNAV navigation messages. </w:t>
      </w:r>
    </w:p>
    <w:p w14:paraId="186A7FAF" w14:textId="77777777" w:rsidR="008E1188" w:rsidRDefault="005A4C20">
      <w:pPr>
        <w:pStyle w:val="BodyText"/>
        <w:rPr>
          <w:lang w:eastAsia="zh-CN"/>
        </w:rPr>
      </w:pPr>
      <w:r>
        <w:rPr>
          <w:lang w:eastAsia="zh-CN"/>
        </w:rPr>
        <w:t xml:space="preserve">3) Galileo: PPP-B2b information is used to correct the I/NAV navigation messages. </w:t>
      </w:r>
    </w:p>
    <w:p w14:paraId="186A7FB0" w14:textId="77777777" w:rsidR="008E1188" w:rsidRDefault="005A4C20">
      <w:pPr>
        <w:pStyle w:val="BodyText"/>
        <w:rPr>
          <w:lang w:eastAsia="zh-CN"/>
        </w:rPr>
      </w:pPr>
      <w:r>
        <w:rPr>
          <w:lang w:eastAsia="zh-CN"/>
        </w:rPr>
        <w:t xml:space="preserve">4) GLONASS: PPP-B2b information is used to correct the L1OCd </w:t>
      </w:r>
      <w:r>
        <w:rPr>
          <w:lang w:eastAsia="zh-CN"/>
        </w:rPr>
        <w:t>navigation messages</w:t>
      </w:r>
    </w:p>
    <w:p w14:paraId="186A7FB1" w14:textId="77777777" w:rsidR="008E1188" w:rsidRDefault="008E1188">
      <w:pPr>
        <w:pStyle w:val="NormalWeb"/>
        <w:rPr>
          <w:rFonts w:asciiTheme="minorHAnsi" w:eastAsiaTheme="minorEastAsia" w:hAnsiTheme="minorHAnsi"/>
          <w:szCs w:val="22"/>
          <w:highlight w:val="yellow"/>
          <w:lang w:eastAsia="zh-CN"/>
        </w:rPr>
      </w:pPr>
    </w:p>
    <w:p w14:paraId="186A7FB2" w14:textId="77777777" w:rsidR="008E1188" w:rsidRDefault="005A4C20">
      <w:pPr>
        <w:pStyle w:val="NormalWeb"/>
        <w:rPr>
          <w:rFonts w:ascii="TimesNewRomanPSMT" w:eastAsiaTheme="minorEastAsia" w:hAnsi="TimesNewRomanPSMT" w:hint="eastAsia"/>
          <w:color w:val="000000"/>
          <w:sz w:val="21"/>
          <w:szCs w:val="21"/>
          <w:lang w:eastAsia="zh-CN"/>
        </w:rPr>
      </w:pPr>
      <w:r>
        <w:rPr>
          <w:rFonts w:asciiTheme="minorHAnsi" w:eastAsiaTheme="minorEastAsia" w:hAnsiTheme="minorHAnsi" w:hint="eastAsia"/>
          <w:szCs w:val="22"/>
          <w:highlight w:val="yellow"/>
          <w:lang w:eastAsia="zh-CN"/>
        </w:rPr>
        <w:t xml:space="preserve">Galileo </w:t>
      </w:r>
      <w:r>
        <w:rPr>
          <w:rFonts w:asciiTheme="minorHAnsi" w:eastAsiaTheme="minorEastAsia" w:hAnsiTheme="minorHAnsi" w:hint="eastAsia"/>
          <w:szCs w:val="22"/>
          <w:highlight w:val="yellow"/>
        </w:rPr>
        <w:t>augmented navigation message</w:t>
      </w:r>
    </w:p>
    <w:p w14:paraId="186A7FB3" w14:textId="77777777" w:rsidR="008E1188" w:rsidRDefault="005A4C20">
      <w:pPr>
        <w:pStyle w:val="NormalWeb"/>
        <w:jc w:val="both"/>
        <w:rPr>
          <w:rFonts w:asciiTheme="minorHAnsi" w:eastAsiaTheme="minorEastAsia" w:hAnsiTheme="minorHAnsi"/>
          <w:szCs w:val="22"/>
          <w:highlight w:val="yellow"/>
        </w:rPr>
      </w:pPr>
      <w:r>
        <w:rPr>
          <w:rFonts w:asciiTheme="minorHAnsi" w:eastAsiaTheme="minorEastAsia" w:hAnsiTheme="minorHAnsi"/>
          <w:szCs w:val="22"/>
          <w:highlight w:val="yellow"/>
        </w:rPr>
        <w:t>Reference</w:t>
      </w:r>
      <w:r>
        <w:rPr>
          <w:rFonts w:asciiTheme="minorHAnsi" w:eastAsiaTheme="minorEastAsia" w:hAnsiTheme="minorHAnsi" w:hint="eastAsia"/>
          <w:szCs w:val="22"/>
          <w:highlight w:val="yellow"/>
        </w:rPr>
        <w:t>:</w:t>
      </w:r>
      <w:r>
        <w:rPr>
          <w:rFonts w:asciiTheme="minorHAnsi" w:eastAsiaTheme="minorEastAsia" w:hAnsiTheme="minorHAnsi" w:hint="eastAsia"/>
          <w:szCs w:val="22"/>
          <w:highlight w:val="yellow"/>
          <w:lang w:eastAsia="zh-CN"/>
        </w:rPr>
        <w:t xml:space="preserve"> </w:t>
      </w:r>
      <w:r>
        <w:rPr>
          <w:rFonts w:asciiTheme="minorHAnsi" w:eastAsiaTheme="minorEastAsia" w:hAnsiTheme="minorHAnsi"/>
          <w:szCs w:val="22"/>
          <w:highlight w:val="yellow"/>
        </w:rPr>
        <w:t>Galileo HAS SIS ICD, Issue 1.0, May 2022</w:t>
      </w:r>
    </w:p>
    <w:p w14:paraId="186A7FB4" w14:textId="77777777" w:rsidR="008E1188" w:rsidRDefault="008E1188">
      <w:pPr>
        <w:pStyle w:val="NormalWeb"/>
        <w:rPr>
          <w:rFonts w:ascii="TimesNewRomanPSMT" w:eastAsiaTheme="minorEastAsia" w:hAnsi="TimesNewRomanPSMT" w:hint="eastAsia"/>
          <w:color w:val="000000"/>
          <w:sz w:val="21"/>
          <w:szCs w:val="21"/>
          <w:lang w:eastAsia="zh-CN"/>
        </w:rPr>
      </w:pPr>
    </w:p>
    <w:p w14:paraId="186A7FB5" w14:textId="77777777" w:rsidR="008E1188" w:rsidRDefault="005A4C20">
      <w:pPr>
        <w:pStyle w:val="NormalWeb"/>
        <w:jc w:val="center"/>
        <w:rPr>
          <w:rFonts w:ascii="TimesNewRomanPSMT" w:eastAsiaTheme="minorEastAsia" w:hAnsi="TimesNewRomanPSMT" w:hint="eastAsia"/>
          <w:color w:val="000000"/>
          <w:sz w:val="21"/>
          <w:szCs w:val="21"/>
          <w:lang w:eastAsia="zh-CN"/>
        </w:rPr>
      </w:pPr>
      <w:r>
        <w:rPr>
          <w:noProof/>
        </w:rPr>
        <w:drawing>
          <wp:inline distT="0" distB="0" distL="0" distR="0" wp14:anchorId="186A814B" wp14:editId="186A814C">
            <wp:extent cx="4855845" cy="5140960"/>
            <wp:effectExtent l="0" t="0" r="5715" b="2540"/>
            <wp:docPr id="3013079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307927" name="图片 1"/>
                    <pic:cNvPicPr>
                      <a:picLocks noChangeAspect="1"/>
                    </pic:cNvPicPr>
                  </pic:nvPicPr>
                  <pic:blipFill>
                    <a:blip r:embed="rId26"/>
                    <a:stretch>
                      <a:fillRect/>
                    </a:stretch>
                  </pic:blipFill>
                  <pic:spPr>
                    <a:xfrm>
                      <a:off x="0" y="0"/>
                      <a:ext cx="4855845" cy="5140960"/>
                    </a:xfrm>
                    <a:prstGeom prst="rect">
                      <a:avLst/>
                    </a:prstGeom>
                  </pic:spPr>
                </pic:pic>
              </a:graphicData>
            </a:graphic>
          </wp:inline>
        </w:drawing>
      </w:r>
    </w:p>
    <w:p w14:paraId="186A7FB6" w14:textId="77777777" w:rsidR="008E1188" w:rsidRDefault="008E1188">
      <w:pPr>
        <w:pStyle w:val="NormalWeb"/>
        <w:rPr>
          <w:rFonts w:ascii="TimesNewRomanPSMT" w:eastAsiaTheme="minorEastAsia" w:hAnsi="TimesNewRomanPSMT" w:hint="eastAsia"/>
          <w:color w:val="000000"/>
          <w:sz w:val="21"/>
          <w:szCs w:val="21"/>
          <w:lang w:eastAsia="zh-CN"/>
        </w:rPr>
      </w:pPr>
    </w:p>
    <w:p w14:paraId="186A7FB7" w14:textId="77777777" w:rsidR="008E1188" w:rsidRDefault="005A4C20">
      <w:pPr>
        <w:pStyle w:val="NormalWeb"/>
        <w:jc w:val="both"/>
        <w:rPr>
          <w:rFonts w:asciiTheme="minorHAnsi" w:eastAsiaTheme="minorEastAsia" w:hAnsiTheme="minorHAnsi"/>
          <w:szCs w:val="22"/>
          <w:highlight w:val="yellow"/>
        </w:rPr>
      </w:pPr>
      <w:r>
        <w:rPr>
          <w:rFonts w:asciiTheme="minorHAnsi" w:eastAsiaTheme="minorEastAsia" w:hAnsiTheme="minorHAnsi" w:hint="eastAsia"/>
          <w:szCs w:val="22"/>
          <w:highlight w:val="yellow"/>
        </w:rPr>
        <w:t>QZSS: augmented navigation message</w:t>
      </w:r>
      <w:r>
        <w:rPr>
          <w:rFonts w:asciiTheme="minorHAnsi" w:eastAsiaTheme="minorEastAsia" w:hAnsiTheme="minorHAnsi"/>
          <w:szCs w:val="22"/>
          <w:highlight w:val="yellow"/>
        </w:rPr>
        <w:t xml:space="preserve"> </w:t>
      </w:r>
    </w:p>
    <w:p w14:paraId="186A7FB8" w14:textId="77777777" w:rsidR="008E1188" w:rsidRDefault="005A4C20">
      <w:pPr>
        <w:pStyle w:val="NormalWeb"/>
        <w:jc w:val="both"/>
        <w:rPr>
          <w:rFonts w:asciiTheme="minorHAnsi" w:eastAsiaTheme="minorEastAsia" w:hAnsiTheme="minorHAnsi"/>
          <w:szCs w:val="22"/>
          <w:highlight w:val="yellow"/>
        </w:rPr>
      </w:pPr>
      <w:r>
        <w:rPr>
          <w:rFonts w:asciiTheme="minorHAnsi" w:eastAsiaTheme="minorEastAsia" w:hAnsiTheme="minorHAnsi"/>
          <w:szCs w:val="22"/>
          <w:highlight w:val="yellow"/>
        </w:rPr>
        <w:lastRenderedPageBreak/>
        <w:t>Reference</w:t>
      </w:r>
      <w:r>
        <w:rPr>
          <w:rFonts w:asciiTheme="minorHAnsi" w:eastAsiaTheme="minorEastAsia" w:hAnsiTheme="minorHAnsi" w:hint="eastAsia"/>
          <w:szCs w:val="22"/>
          <w:highlight w:val="yellow"/>
        </w:rPr>
        <w:t>:</w:t>
      </w:r>
      <w:r>
        <w:rPr>
          <w:rFonts w:asciiTheme="minorHAnsi" w:eastAsiaTheme="minorEastAsia" w:hAnsiTheme="minorHAnsi" w:hint="eastAsia"/>
          <w:szCs w:val="22"/>
          <w:highlight w:val="yellow"/>
          <w:lang w:eastAsia="zh-CN"/>
        </w:rPr>
        <w:t xml:space="preserve"> </w:t>
      </w:r>
      <w:r>
        <w:rPr>
          <w:rFonts w:asciiTheme="minorHAnsi" w:eastAsiaTheme="minorEastAsia" w:hAnsiTheme="minorHAnsi"/>
          <w:szCs w:val="22"/>
          <w:highlight w:val="yellow"/>
        </w:rPr>
        <w:t>Quasi-Zenith Satellite System</w:t>
      </w:r>
      <w:r>
        <w:rPr>
          <w:rFonts w:asciiTheme="minorHAnsi" w:eastAsiaTheme="minorEastAsia" w:hAnsiTheme="minorHAnsi" w:hint="eastAsia"/>
          <w:szCs w:val="22"/>
          <w:highlight w:val="yellow"/>
        </w:rPr>
        <w:t xml:space="preserve"> </w:t>
      </w:r>
      <w:r>
        <w:rPr>
          <w:rFonts w:asciiTheme="minorHAnsi" w:eastAsiaTheme="minorEastAsia" w:hAnsiTheme="minorHAnsi"/>
          <w:szCs w:val="22"/>
          <w:highlight w:val="yellow"/>
        </w:rPr>
        <w:t>Interface Specification</w:t>
      </w:r>
      <w:r>
        <w:rPr>
          <w:rFonts w:asciiTheme="minorHAnsi" w:eastAsiaTheme="minorEastAsia" w:hAnsiTheme="minorHAnsi" w:hint="eastAsia"/>
          <w:szCs w:val="22"/>
          <w:highlight w:val="yellow"/>
        </w:rPr>
        <w:t xml:space="preserve"> </w:t>
      </w:r>
      <w:r>
        <w:rPr>
          <w:rFonts w:asciiTheme="minorHAnsi" w:eastAsiaTheme="minorEastAsia" w:hAnsiTheme="minorHAnsi"/>
          <w:szCs w:val="22"/>
          <w:highlight w:val="yellow"/>
        </w:rPr>
        <w:t>Multi-GNSS Advanced Orbit and Clock Augmentation</w:t>
      </w:r>
      <w:r>
        <w:rPr>
          <w:rFonts w:asciiTheme="minorHAnsi" w:eastAsiaTheme="minorEastAsia" w:hAnsiTheme="minorHAnsi" w:hint="eastAsia"/>
          <w:szCs w:val="22"/>
          <w:highlight w:val="yellow"/>
        </w:rPr>
        <w:t xml:space="preserve"> </w:t>
      </w:r>
      <w:r>
        <w:rPr>
          <w:rFonts w:asciiTheme="minorHAnsi" w:eastAsiaTheme="minorEastAsia" w:hAnsiTheme="minorHAnsi"/>
          <w:szCs w:val="22"/>
          <w:highlight w:val="yellow"/>
        </w:rPr>
        <w:t>- Precise Point Positioning</w:t>
      </w:r>
      <w:r>
        <w:rPr>
          <w:rFonts w:asciiTheme="minorHAnsi" w:eastAsiaTheme="minorEastAsia" w:hAnsiTheme="minorHAnsi" w:hint="eastAsia"/>
          <w:szCs w:val="22"/>
          <w:highlight w:val="yellow"/>
        </w:rPr>
        <w:t xml:space="preserve"> </w:t>
      </w:r>
      <w:r>
        <w:rPr>
          <w:rFonts w:asciiTheme="minorHAnsi" w:eastAsiaTheme="minorEastAsia" w:hAnsiTheme="minorHAnsi"/>
          <w:szCs w:val="22"/>
          <w:highlight w:val="yellow"/>
        </w:rPr>
        <w:t>(IS-QZSS-MDC-002)</w:t>
      </w:r>
      <w:r>
        <w:rPr>
          <w:rFonts w:asciiTheme="minorHAnsi" w:eastAsiaTheme="minorEastAsia" w:hAnsiTheme="minorHAnsi" w:hint="eastAsia"/>
          <w:szCs w:val="22"/>
          <w:highlight w:val="yellow"/>
        </w:rPr>
        <w:t>-</w:t>
      </w:r>
      <w:r>
        <w:rPr>
          <w:rFonts w:asciiTheme="minorHAnsi" w:eastAsiaTheme="minorEastAsia" w:hAnsiTheme="minorHAnsi"/>
          <w:szCs w:val="22"/>
          <w:highlight w:val="yellow"/>
        </w:rPr>
        <w:t xml:space="preserve"> (November 2023)</w:t>
      </w:r>
      <w:r>
        <w:rPr>
          <w:rFonts w:asciiTheme="minorHAnsi" w:eastAsiaTheme="minorEastAsia" w:hAnsiTheme="minorHAnsi" w:hint="eastAsia"/>
          <w:szCs w:val="22"/>
          <w:highlight w:val="yellow"/>
        </w:rPr>
        <w:t xml:space="preserve"> </w:t>
      </w:r>
      <w:r>
        <w:rPr>
          <w:rFonts w:asciiTheme="minorHAnsi" w:eastAsiaTheme="minorEastAsia" w:hAnsiTheme="minorHAnsi"/>
          <w:szCs w:val="22"/>
          <w:highlight w:val="yellow"/>
        </w:rPr>
        <w:t xml:space="preserve">Cabinet </w:t>
      </w:r>
      <w:r>
        <w:rPr>
          <w:rFonts w:asciiTheme="minorHAnsi" w:eastAsiaTheme="minorEastAsia" w:hAnsiTheme="minorHAnsi" w:hint="eastAsia"/>
          <w:szCs w:val="22"/>
          <w:highlight w:val="yellow"/>
        </w:rPr>
        <w:t>o</w:t>
      </w:r>
      <w:r>
        <w:rPr>
          <w:rFonts w:asciiTheme="minorHAnsi" w:eastAsiaTheme="minorEastAsia" w:hAnsiTheme="minorHAnsi"/>
          <w:szCs w:val="22"/>
          <w:highlight w:val="yellow"/>
        </w:rPr>
        <w:t>ffice</w:t>
      </w:r>
    </w:p>
    <w:p w14:paraId="186A7FB9" w14:textId="77777777" w:rsidR="008E1188" w:rsidRDefault="005A4C20">
      <w:pPr>
        <w:pStyle w:val="NormalWeb"/>
        <w:jc w:val="center"/>
        <w:rPr>
          <w:rFonts w:ascii="TimesNewRomanPSMT" w:hAnsi="TimesNewRomanPSMT"/>
          <w:color w:val="000000"/>
          <w:sz w:val="21"/>
          <w:szCs w:val="21"/>
        </w:rPr>
      </w:pPr>
      <w:r>
        <w:rPr>
          <w:noProof/>
        </w:rPr>
        <w:drawing>
          <wp:inline distT="0" distB="0" distL="0" distR="0" wp14:anchorId="186A814D" wp14:editId="186A814E">
            <wp:extent cx="5742305" cy="3520440"/>
            <wp:effectExtent l="0" t="0" r="3175" b="0"/>
            <wp:docPr id="205311645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116458" name="图片 1"/>
                    <pic:cNvPicPr>
                      <a:picLocks noChangeAspect="1"/>
                    </pic:cNvPicPr>
                  </pic:nvPicPr>
                  <pic:blipFill>
                    <a:blip r:embed="rId27"/>
                    <a:stretch>
                      <a:fillRect/>
                    </a:stretch>
                  </pic:blipFill>
                  <pic:spPr>
                    <a:xfrm>
                      <a:off x="0" y="0"/>
                      <a:ext cx="5742681" cy="3520555"/>
                    </a:xfrm>
                    <a:prstGeom prst="rect">
                      <a:avLst/>
                    </a:prstGeom>
                  </pic:spPr>
                </pic:pic>
              </a:graphicData>
            </a:graphic>
          </wp:inline>
        </w:drawing>
      </w:r>
    </w:p>
    <w:p w14:paraId="186A7FBA" w14:textId="77777777" w:rsidR="008E1188" w:rsidRDefault="005A4C20">
      <w:pPr>
        <w:pStyle w:val="NormalWeb"/>
        <w:jc w:val="center"/>
        <w:rPr>
          <w:rFonts w:ascii="TimesNewRomanPSMT" w:hAnsi="TimesNewRomanPSMT"/>
          <w:color w:val="000000"/>
          <w:sz w:val="21"/>
          <w:szCs w:val="21"/>
        </w:rPr>
      </w:pPr>
      <w:r>
        <w:rPr>
          <w:noProof/>
        </w:rPr>
        <w:drawing>
          <wp:inline distT="0" distB="0" distL="0" distR="0" wp14:anchorId="186A814F" wp14:editId="186A8150">
            <wp:extent cx="3057525" cy="1807845"/>
            <wp:effectExtent l="0" t="0" r="9525" b="1905"/>
            <wp:docPr id="9646187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618726" name="图片 1"/>
                    <pic:cNvPicPr>
                      <a:picLocks noChangeAspect="1"/>
                    </pic:cNvPicPr>
                  </pic:nvPicPr>
                  <pic:blipFill>
                    <a:blip r:embed="rId28"/>
                    <a:stretch>
                      <a:fillRect/>
                    </a:stretch>
                  </pic:blipFill>
                  <pic:spPr>
                    <a:xfrm>
                      <a:off x="0" y="0"/>
                      <a:ext cx="3068329" cy="1814178"/>
                    </a:xfrm>
                    <a:prstGeom prst="rect">
                      <a:avLst/>
                    </a:prstGeom>
                  </pic:spPr>
                </pic:pic>
              </a:graphicData>
            </a:graphic>
          </wp:inline>
        </w:drawing>
      </w:r>
    </w:p>
    <w:p w14:paraId="186A7FBB" w14:textId="77777777" w:rsidR="008E1188" w:rsidRDefault="005A4C20">
      <w:pPr>
        <w:pStyle w:val="Heading1"/>
      </w:pPr>
      <w:bookmarkStart w:id="50" w:name="_Toc176183890"/>
      <w:r>
        <w:t>GNSS satellite-based PPP service Performance Parameters</w:t>
      </w:r>
      <w:bookmarkEnd w:id="50"/>
    </w:p>
    <w:p w14:paraId="186A7FBC" w14:textId="77777777" w:rsidR="008E1188" w:rsidRDefault="008E1188">
      <w:pPr>
        <w:pStyle w:val="Heading1separatationline"/>
      </w:pPr>
    </w:p>
    <w:p w14:paraId="186A7FBD" w14:textId="77777777" w:rsidR="008E1188" w:rsidRDefault="005A4C20">
      <w:pPr>
        <w:pStyle w:val="BodyText"/>
      </w:pPr>
      <w:r>
        <w:t xml:space="preserve">This section proposes a list of service parameters to characterize GNSS satellite-based PPP service for </w:t>
      </w:r>
      <w:r>
        <w:t>maritime use</w:t>
      </w:r>
      <w:r>
        <w:rPr>
          <w:rFonts w:hint="eastAsia"/>
          <w:lang w:eastAsia="zh-CN"/>
        </w:rPr>
        <w:t>.</w:t>
      </w:r>
    </w:p>
    <w:p w14:paraId="186A7FBE" w14:textId="77777777" w:rsidR="008E1188" w:rsidRDefault="005A4C20">
      <w:pPr>
        <w:pStyle w:val="BodyText"/>
      </w:pPr>
      <w:r>
        <w:t>The list of service parameters required for a complete characterization of a GNSS satellite-based PPP service are derived from the list in IMO Resolution A.915(22) and IALA Guideline 1127.</w:t>
      </w:r>
    </w:p>
    <w:p w14:paraId="186A7FBF" w14:textId="77777777" w:rsidR="008E1188" w:rsidRDefault="005A4C20">
      <w:pPr>
        <w:pStyle w:val="Tablecaption"/>
        <w:spacing w:after="120"/>
        <w:ind w:left="851" w:hanging="851"/>
        <w:jc w:val="center"/>
      </w:pPr>
      <w:r>
        <w:t xml:space="preserve">Table </w:t>
      </w:r>
      <w:r>
        <w:rPr>
          <w:rFonts w:hint="eastAsia"/>
          <w:lang w:eastAsia="zh-CN"/>
        </w:rPr>
        <w:t>4</w:t>
      </w:r>
      <w:r>
        <w:noBreakHyphen/>
      </w:r>
      <w:r>
        <w:rPr>
          <w:rFonts w:hint="eastAsia"/>
          <w:lang w:eastAsia="zh-CN"/>
        </w:rPr>
        <w:t>1</w:t>
      </w:r>
      <w:r>
        <w:t xml:space="preserve">: </w:t>
      </w:r>
      <w:r>
        <w:rPr>
          <w:rFonts w:hint="eastAsia"/>
          <w:lang w:eastAsia="zh-CN"/>
        </w:rPr>
        <w:t xml:space="preserve">IMO Resolution A.915(22) service </w:t>
      </w:r>
      <w:r>
        <w:rPr>
          <w:lang w:eastAsia="zh-CN"/>
        </w:rPr>
        <w:t>requirements</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
        <w:gridCol w:w="941"/>
        <w:gridCol w:w="809"/>
        <w:gridCol w:w="809"/>
        <w:gridCol w:w="1365"/>
        <w:gridCol w:w="810"/>
        <w:gridCol w:w="1035"/>
        <w:gridCol w:w="993"/>
        <w:gridCol w:w="917"/>
        <w:gridCol w:w="932"/>
      </w:tblGrid>
      <w:tr w:rsidR="008E1188" w14:paraId="186A7FC3" w14:textId="77777777">
        <w:trPr>
          <w:trHeight w:val="276"/>
        </w:trPr>
        <w:tc>
          <w:tcPr>
            <w:tcW w:w="1736" w:type="dxa"/>
            <w:shd w:val="clear" w:color="auto" w:fill="auto"/>
            <w:noWrap/>
            <w:vAlign w:val="center"/>
          </w:tcPr>
          <w:p w14:paraId="186A7FC0" w14:textId="77777777" w:rsidR="008E1188" w:rsidRDefault="008E1188">
            <w:pPr>
              <w:pStyle w:val="BodyText"/>
            </w:pPr>
          </w:p>
        </w:tc>
        <w:tc>
          <w:tcPr>
            <w:tcW w:w="4706" w:type="dxa"/>
            <w:gridSpan w:val="5"/>
            <w:shd w:val="clear" w:color="auto" w:fill="auto"/>
            <w:noWrap/>
            <w:vAlign w:val="center"/>
          </w:tcPr>
          <w:p w14:paraId="186A7FC1" w14:textId="77777777" w:rsidR="008E1188" w:rsidRDefault="005A4C20">
            <w:pPr>
              <w:pStyle w:val="Tableheading"/>
              <w:suppressAutoHyphens/>
              <w:spacing w:before="60" w:after="60"/>
              <w:jc w:val="center"/>
              <w:rPr>
                <w:rFonts w:ascii="Calibri" w:eastAsia="Calibri" w:hAnsi="Calibri" w:cs="Times New Roman"/>
                <w:color w:val="00558C"/>
              </w:rPr>
            </w:pPr>
            <w:r>
              <w:rPr>
                <w:rFonts w:ascii="Calibri" w:eastAsia="Calibri" w:hAnsi="Calibri" w:cs="Times New Roman" w:hint="eastAsia"/>
                <w:color w:val="00558C"/>
              </w:rPr>
              <w:t>System level parameters</w:t>
            </w:r>
          </w:p>
        </w:tc>
        <w:tc>
          <w:tcPr>
            <w:tcW w:w="0" w:type="auto"/>
            <w:gridSpan w:val="4"/>
            <w:shd w:val="clear" w:color="auto" w:fill="auto"/>
            <w:noWrap/>
            <w:vAlign w:val="center"/>
          </w:tcPr>
          <w:p w14:paraId="186A7FC2" w14:textId="77777777" w:rsidR="008E1188" w:rsidRDefault="005A4C20">
            <w:pPr>
              <w:pStyle w:val="BodyText"/>
              <w:rPr>
                <w:szCs w:val="20"/>
              </w:rPr>
            </w:pPr>
            <w:r>
              <w:rPr>
                <w:rFonts w:hint="eastAsia"/>
                <w:lang w:val="en-US"/>
              </w:rPr>
              <w:t>Service level parameters</w:t>
            </w:r>
          </w:p>
        </w:tc>
      </w:tr>
      <w:tr w:rsidR="008E1188" w14:paraId="186A7FCE" w14:textId="77777777">
        <w:trPr>
          <w:trHeight w:val="276"/>
        </w:trPr>
        <w:tc>
          <w:tcPr>
            <w:tcW w:w="1736" w:type="dxa"/>
            <w:shd w:val="clear" w:color="auto" w:fill="auto"/>
            <w:noWrap/>
            <w:vAlign w:val="center"/>
          </w:tcPr>
          <w:p w14:paraId="186A7FC4" w14:textId="77777777" w:rsidR="008E1188" w:rsidRDefault="008E1188">
            <w:pPr>
              <w:pStyle w:val="BodyText"/>
            </w:pPr>
          </w:p>
        </w:tc>
        <w:tc>
          <w:tcPr>
            <w:tcW w:w="1740" w:type="dxa"/>
            <w:gridSpan w:val="2"/>
            <w:shd w:val="clear" w:color="auto" w:fill="auto"/>
            <w:noWrap/>
            <w:vAlign w:val="center"/>
          </w:tcPr>
          <w:p w14:paraId="186A7FC5" w14:textId="77777777" w:rsidR="008E1188" w:rsidRDefault="005A4C20">
            <w:pPr>
              <w:pStyle w:val="Tableheading"/>
              <w:suppressAutoHyphens/>
              <w:spacing w:before="60" w:after="60"/>
              <w:ind w:left="0" w:right="0"/>
              <w:jc w:val="center"/>
              <w:rPr>
                <w:rFonts w:ascii="Calibri" w:eastAsia="Calibri" w:hAnsi="Calibri" w:cs="Times New Roman"/>
                <w:color w:val="00558C"/>
              </w:rPr>
            </w:pPr>
            <w:r>
              <w:rPr>
                <w:rFonts w:ascii="Calibri" w:eastAsia="Calibri" w:hAnsi="Calibri" w:cs="Times New Roman" w:hint="eastAsia"/>
                <w:color w:val="00558C"/>
              </w:rPr>
              <w:t>Accuracy</w:t>
            </w:r>
          </w:p>
        </w:tc>
        <w:tc>
          <w:tcPr>
            <w:tcW w:w="0" w:type="auto"/>
            <w:gridSpan w:val="3"/>
            <w:shd w:val="clear" w:color="auto" w:fill="auto"/>
            <w:noWrap/>
            <w:vAlign w:val="center"/>
          </w:tcPr>
          <w:p w14:paraId="186A7FC6" w14:textId="77777777" w:rsidR="008E1188" w:rsidRDefault="005A4C20">
            <w:pPr>
              <w:pStyle w:val="Tableheading"/>
              <w:suppressAutoHyphens/>
              <w:spacing w:before="60" w:after="60"/>
              <w:ind w:left="0" w:right="0"/>
              <w:jc w:val="center"/>
              <w:rPr>
                <w:rFonts w:ascii="Calibri" w:eastAsia="Calibri" w:hAnsi="Calibri" w:cs="Times New Roman"/>
                <w:color w:val="00558C"/>
              </w:rPr>
            </w:pPr>
            <w:r>
              <w:rPr>
                <w:rFonts w:ascii="Calibri" w:eastAsia="Calibri" w:hAnsi="Calibri" w:cs="Times New Roman" w:hint="eastAsia"/>
                <w:color w:val="00558C"/>
              </w:rPr>
              <w:t>Integrity</w:t>
            </w:r>
          </w:p>
        </w:tc>
        <w:tc>
          <w:tcPr>
            <w:tcW w:w="0" w:type="auto"/>
            <w:vMerge w:val="restart"/>
            <w:shd w:val="clear" w:color="auto" w:fill="auto"/>
            <w:vAlign w:val="center"/>
          </w:tcPr>
          <w:p w14:paraId="186A7FC7" w14:textId="77777777" w:rsidR="008E1188" w:rsidRDefault="005A4C20">
            <w:pPr>
              <w:pStyle w:val="BodyText"/>
              <w:rPr>
                <w:lang w:val="en-US"/>
              </w:rPr>
            </w:pPr>
            <w:r>
              <w:rPr>
                <w:rFonts w:hint="eastAsia"/>
                <w:lang w:val="en-US"/>
              </w:rPr>
              <w:t xml:space="preserve">Availability </w:t>
            </w:r>
          </w:p>
          <w:p w14:paraId="186A7FC8" w14:textId="77777777" w:rsidR="008E1188" w:rsidRDefault="005A4C20">
            <w:pPr>
              <w:pStyle w:val="BodyText"/>
              <w:rPr>
                <w:lang w:val="en-US"/>
              </w:rPr>
            </w:pPr>
            <w:r>
              <w:rPr>
                <w:rFonts w:hint="eastAsia"/>
                <w:lang w:val="en-US"/>
              </w:rPr>
              <w:t>% per 30 days</w:t>
            </w:r>
          </w:p>
        </w:tc>
        <w:tc>
          <w:tcPr>
            <w:tcW w:w="0" w:type="auto"/>
            <w:vMerge w:val="restart"/>
            <w:shd w:val="clear" w:color="auto" w:fill="auto"/>
            <w:vAlign w:val="center"/>
          </w:tcPr>
          <w:p w14:paraId="186A7FC9" w14:textId="77777777" w:rsidR="008E1188" w:rsidRDefault="005A4C20">
            <w:pPr>
              <w:pStyle w:val="BodyText"/>
              <w:rPr>
                <w:lang w:val="en-US"/>
              </w:rPr>
            </w:pPr>
            <w:r>
              <w:rPr>
                <w:rFonts w:hint="eastAsia"/>
                <w:lang w:val="en-US"/>
              </w:rPr>
              <w:t>Continuity</w:t>
            </w:r>
          </w:p>
          <w:p w14:paraId="186A7FCA" w14:textId="77777777" w:rsidR="008E1188" w:rsidRDefault="005A4C20">
            <w:pPr>
              <w:pStyle w:val="BodyText"/>
              <w:rPr>
                <w:lang w:val="en-US"/>
              </w:rPr>
            </w:pPr>
            <w:r>
              <w:rPr>
                <w:rFonts w:hint="eastAsia"/>
                <w:lang w:val="en-US"/>
              </w:rPr>
              <w:t>% over 3hours</w:t>
            </w:r>
          </w:p>
        </w:tc>
        <w:tc>
          <w:tcPr>
            <w:tcW w:w="0" w:type="auto"/>
            <w:vMerge w:val="restart"/>
            <w:shd w:val="clear" w:color="auto" w:fill="auto"/>
            <w:noWrap/>
            <w:vAlign w:val="center"/>
          </w:tcPr>
          <w:p w14:paraId="186A7FCB" w14:textId="77777777" w:rsidR="008E1188" w:rsidRDefault="005A4C20">
            <w:pPr>
              <w:pStyle w:val="BodyText"/>
              <w:rPr>
                <w:lang w:val="en-US"/>
              </w:rPr>
            </w:pPr>
            <w:r>
              <w:rPr>
                <w:rFonts w:hint="eastAsia"/>
                <w:lang w:val="en-US"/>
              </w:rPr>
              <w:t>Coverage</w:t>
            </w:r>
          </w:p>
        </w:tc>
        <w:tc>
          <w:tcPr>
            <w:tcW w:w="0" w:type="auto"/>
            <w:vMerge w:val="restart"/>
            <w:shd w:val="clear" w:color="auto" w:fill="auto"/>
            <w:vAlign w:val="center"/>
          </w:tcPr>
          <w:p w14:paraId="186A7FCC" w14:textId="77777777" w:rsidR="008E1188" w:rsidRDefault="005A4C20">
            <w:pPr>
              <w:pStyle w:val="BodyText"/>
              <w:rPr>
                <w:lang w:val="en-US"/>
              </w:rPr>
            </w:pPr>
            <w:r>
              <w:rPr>
                <w:rFonts w:hint="eastAsia"/>
                <w:lang w:val="en-US"/>
              </w:rPr>
              <w:t>Fix interval2</w:t>
            </w:r>
          </w:p>
          <w:p w14:paraId="186A7FCD" w14:textId="77777777" w:rsidR="008E1188" w:rsidRDefault="005A4C20">
            <w:pPr>
              <w:pStyle w:val="BodyText"/>
              <w:rPr>
                <w:lang w:val="en-US"/>
              </w:rPr>
            </w:pPr>
            <w:r>
              <w:rPr>
                <w:rFonts w:hint="eastAsia"/>
                <w:lang w:val="en-US"/>
              </w:rPr>
              <w:t>(seconds)</w:t>
            </w:r>
          </w:p>
        </w:tc>
      </w:tr>
      <w:tr w:rsidR="008E1188" w14:paraId="186A7FDB" w14:textId="77777777">
        <w:trPr>
          <w:trHeight w:val="860"/>
        </w:trPr>
        <w:tc>
          <w:tcPr>
            <w:tcW w:w="1736" w:type="dxa"/>
            <w:shd w:val="clear" w:color="auto" w:fill="auto"/>
            <w:noWrap/>
            <w:vAlign w:val="center"/>
          </w:tcPr>
          <w:p w14:paraId="186A7FCF" w14:textId="77777777" w:rsidR="008E1188" w:rsidRDefault="008E1188">
            <w:pPr>
              <w:pStyle w:val="BodyText"/>
            </w:pPr>
          </w:p>
        </w:tc>
        <w:tc>
          <w:tcPr>
            <w:tcW w:w="935" w:type="dxa"/>
            <w:shd w:val="clear" w:color="auto" w:fill="auto"/>
            <w:vAlign w:val="center"/>
          </w:tcPr>
          <w:p w14:paraId="186A7FD0" w14:textId="77777777" w:rsidR="008E1188" w:rsidRDefault="005A4C20">
            <w:pPr>
              <w:pStyle w:val="Tableheading"/>
              <w:suppressAutoHyphens/>
              <w:spacing w:before="60" w:after="60"/>
              <w:ind w:left="0" w:right="0"/>
              <w:jc w:val="center"/>
              <w:rPr>
                <w:rFonts w:ascii="Calibri" w:eastAsia="Calibri" w:hAnsi="Calibri" w:cs="Times New Roman"/>
                <w:color w:val="00558C"/>
              </w:rPr>
            </w:pPr>
            <w:r>
              <w:rPr>
                <w:rFonts w:ascii="Calibri" w:eastAsia="Calibri" w:hAnsi="Calibri" w:cs="Times New Roman" w:hint="eastAsia"/>
                <w:color w:val="00558C"/>
              </w:rPr>
              <w:t>Horizontal</w:t>
            </w:r>
          </w:p>
          <w:p w14:paraId="186A7FD1" w14:textId="77777777" w:rsidR="008E1188" w:rsidRDefault="005A4C20">
            <w:pPr>
              <w:pStyle w:val="Tableheading"/>
              <w:suppressAutoHyphens/>
              <w:spacing w:before="60" w:after="60"/>
              <w:ind w:left="0" w:right="0"/>
              <w:jc w:val="center"/>
              <w:rPr>
                <w:rFonts w:ascii="Calibri" w:eastAsia="Calibri" w:hAnsi="Calibri" w:cs="Times New Roman"/>
                <w:color w:val="00558C"/>
              </w:rPr>
            </w:pPr>
            <w:r>
              <w:rPr>
                <w:rFonts w:ascii="Calibri" w:eastAsia="Calibri" w:hAnsi="Calibri" w:cs="Times New Roman" w:hint="eastAsia"/>
                <w:color w:val="00558C"/>
              </w:rPr>
              <w:t>(</w:t>
            </w:r>
            <w:proofErr w:type="spellStart"/>
            <w:r>
              <w:rPr>
                <w:rFonts w:ascii="Calibri" w:eastAsia="Calibri" w:hAnsi="Calibri" w:cs="Times New Roman" w:hint="eastAsia"/>
                <w:color w:val="00558C"/>
              </w:rPr>
              <w:t>metres</w:t>
            </w:r>
            <w:proofErr w:type="spellEnd"/>
            <w:r>
              <w:rPr>
                <w:rFonts w:ascii="Calibri" w:eastAsia="Calibri" w:hAnsi="Calibri" w:cs="Times New Roman" w:hint="eastAsia"/>
                <w:color w:val="00558C"/>
              </w:rPr>
              <w:t xml:space="preserve">) </w:t>
            </w:r>
          </w:p>
        </w:tc>
        <w:tc>
          <w:tcPr>
            <w:tcW w:w="0" w:type="auto"/>
            <w:shd w:val="clear" w:color="auto" w:fill="auto"/>
            <w:vAlign w:val="center"/>
          </w:tcPr>
          <w:p w14:paraId="186A7FD2" w14:textId="77777777" w:rsidR="008E1188" w:rsidRDefault="005A4C20">
            <w:pPr>
              <w:pStyle w:val="Tableheading"/>
              <w:suppressAutoHyphens/>
              <w:spacing w:before="60" w:after="60"/>
              <w:ind w:left="0" w:right="0"/>
              <w:jc w:val="center"/>
              <w:rPr>
                <w:rFonts w:ascii="Calibri" w:eastAsia="Calibri" w:hAnsi="Calibri" w:cs="Times New Roman"/>
                <w:color w:val="00558C"/>
              </w:rPr>
            </w:pPr>
            <w:r>
              <w:rPr>
                <w:rFonts w:ascii="Calibri" w:eastAsia="Calibri" w:hAnsi="Calibri" w:cs="Times New Roman" w:hint="eastAsia"/>
                <w:color w:val="00558C"/>
              </w:rPr>
              <w:t>Vertical</w:t>
            </w:r>
          </w:p>
          <w:p w14:paraId="186A7FD3" w14:textId="77777777" w:rsidR="008E1188" w:rsidRDefault="005A4C20">
            <w:pPr>
              <w:pStyle w:val="Tableheading"/>
              <w:suppressAutoHyphens/>
              <w:spacing w:before="60" w:after="60"/>
              <w:ind w:left="0" w:right="0"/>
              <w:jc w:val="center"/>
              <w:rPr>
                <w:rFonts w:ascii="Calibri" w:eastAsia="Calibri" w:hAnsi="Calibri" w:cs="Times New Roman"/>
                <w:color w:val="00558C"/>
              </w:rPr>
            </w:pPr>
            <w:r>
              <w:rPr>
                <w:rFonts w:ascii="Calibri" w:eastAsia="Calibri" w:hAnsi="Calibri" w:cs="Times New Roman" w:hint="eastAsia"/>
                <w:color w:val="00558C"/>
              </w:rPr>
              <w:t>(</w:t>
            </w:r>
            <w:proofErr w:type="spellStart"/>
            <w:r>
              <w:rPr>
                <w:rFonts w:ascii="Calibri" w:eastAsia="Calibri" w:hAnsi="Calibri" w:cs="Times New Roman" w:hint="eastAsia"/>
                <w:color w:val="00558C"/>
              </w:rPr>
              <w:t>metres</w:t>
            </w:r>
            <w:proofErr w:type="spellEnd"/>
            <w:r>
              <w:rPr>
                <w:rFonts w:ascii="Calibri" w:eastAsia="Calibri" w:hAnsi="Calibri" w:cs="Times New Roman" w:hint="eastAsia"/>
                <w:color w:val="00558C"/>
              </w:rPr>
              <w:t>)</w:t>
            </w:r>
          </w:p>
        </w:tc>
        <w:tc>
          <w:tcPr>
            <w:tcW w:w="0" w:type="auto"/>
            <w:shd w:val="clear" w:color="auto" w:fill="auto"/>
            <w:vAlign w:val="center"/>
          </w:tcPr>
          <w:p w14:paraId="186A7FD4" w14:textId="77777777" w:rsidR="008E1188" w:rsidRDefault="005A4C20">
            <w:pPr>
              <w:pStyle w:val="Tableheading"/>
              <w:suppressAutoHyphens/>
              <w:spacing w:before="60" w:after="60"/>
              <w:ind w:left="0" w:right="0"/>
              <w:jc w:val="center"/>
              <w:rPr>
                <w:rFonts w:ascii="Calibri" w:eastAsia="Calibri" w:hAnsi="Calibri" w:cs="Times New Roman"/>
                <w:color w:val="00558C"/>
              </w:rPr>
            </w:pPr>
            <w:r>
              <w:rPr>
                <w:rFonts w:ascii="Calibri" w:eastAsia="Calibri" w:hAnsi="Calibri" w:cs="Times New Roman" w:hint="eastAsia"/>
                <w:color w:val="00558C"/>
              </w:rPr>
              <w:t xml:space="preserve">Alert </w:t>
            </w:r>
            <w:r>
              <w:rPr>
                <w:rFonts w:ascii="Calibri" w:eastAsia="Calibri" w:hAnsi="Calibri" w:cs="Times New Roman" w:hint="eastAsia"/>
                <w:color w:val="00558C"/>
              </w:rPr>
              <w:t>limit</w:t>
            </w:r>
            <w:r>
              <w:rPr>
                <w:rFonts w:ascii="Calibri" w:eastAsia="Calibri" w:hAnsi="Calibri" w:cs="Times New Roman" w:hint="eastAsia"/>
                <w:color w:val="00558C"/>
              </w:rPr>
              <w:br/>
              <w:t>(</w:t>
            </w:r>
            <w:proofErr w:type="spellStart"/>
            <w:r>
              <w:rPr>
                <w:rFonts w:ascii="Calibri" w:eastAsia="Calibri" w:hAnsi="Calibri" w:cs="Times New Roman" w:hint="eastAsia"/>
                <w:color w:val="00558C"/>
              </w:rPr>
              <w:t>metres</w:t>
            </w:r>
            <w:proofErr w:type="spellEnd"/>
            <w:r>
              <w:rPr>
                <w:rFonts w:ascii="Calibri" w:eastAsia="Calibri" w:hAnsi="Calibri" w:cs="Times New Roman" w:hint="eastAsia"/>
                <w:color w:val="00558C"/>
              </w:rPr>
              <w:t xml:space="preserve">) </w:t>
            </w:r>
          </w:p>
        </w:tc>
        <w:tc>
          <w:tcPr>
            <w:tcW w:w="0" w:type="auto"/>
            <w:shd w:val="clear" w:color="auto" w:fill="auto"/>
            <w:vAlign w:val="center"/>
          </w:tcPr>
          <w:p w14:paraId="186A7FD5" w14:textId="77777777" w:rsidR="008E1188" w:rsidRDefault="005A4C20">
            <w:pPr>
              <w:pStyle w:val="Tableheading"/>
              <w:suppressAutoHyphens/>
              <w:spacing w:before="60" w:after="60"/>
              <w:ind w:left="0" w:right="0"/>
              <w:jc w:val="center"/>
              <w:rPr>
                <w:rFonts w:ascii="Calibri" w:eastAsia="Calibri" w:hAnsi="Calibri" w:cs="Times New Roman"/>
                <w:color w:val="00558C"/>
              </w:rPr>
            </w:pPr>
            <w:r>
              <w:rPr>
                <w:rFonts w:ascii="Calibri" w:eastAsia="Calibri" w:hAnsi="Calibri" w:cs="Times New Roman" w:hint="eastAsia"/>
                <w:color w:val="00558C"/>
              </w:rPr>
              <w:t xml:space="preserve"> Time to alarm2(seconds)</w:t>
            </w:r>
          </w:p>
        </w:tc>
        <w:tc>
          <w:tcPr>
            <w:tcW w:w="0" w:type="auto"/>
            <w:shd w:val="clear" w:color="auto" w:fill="auto"/>
            <w:vAlign w:val="center"/>
          </w:tcPr>
          <w:p w14:paraId="186A7FD6" w14:textId="77777777" w:rsidR="008E1188" w:rsidRDefault="005A4C20">
            <w:pPr>
              <w:pStyle w:val="Tableheading"/>
              <w:suppressAutoHyphens/>
              <w:spacing w:before="60" w:after="60"/>
              <w:ind w:left="0" w:right="0"/>
              <w:jc w:val="center"/>
              <w:rPr>
                <w:rFonts w:ascii="Calibri" w:eastAsia="Calibri" w:hAnsi="Calibri" w:cs="Times New Roman"/>
                <w:color w:val="00558C"/>
              </w:rPr>
            </w:pPr>
            <w:r>
              <w:rPr>
                <w:rFonts w:ascii="Calibri" w:eastAsia="Calibri" w:hAnsi="Calibri" w:cs="Times New Roman" w:hint="eastAsia"/>
                <w:color w:val="00558C"/>
              </w:rPr>
              <w:t xml:space="preserve"> Integrity risk (per 3 hours)</w:t>
            </w:r>
          </w:p>
        </w:tc>
        <w:tc>
          <w:tcPr>
            <w:tcW w:w="0" w:type="auto"/>
            <w:vMerge/>
            <w:shd w:val="clear" w:color="auto" w:fill="auto"/>
            <w:vAlign w:val="center"/>
          </w:tcPr>
          <w:p w14:paraId="186A7FD7" w14:textId="77777777" w:rsidR="008E1188" w:rsidRDefault="008E1188">
            <w:pPr>
              <w:pStyle w:val="Tableheading"/>
              <w:suppressAutoHyphens/>
              <w:spacing w:before="60" w:after="60"/>
              <w:ind w:left="0" w:right="0"/>
              <w:jc w:val="center"/>
              <w:rPr>
                <w:rFonts w:ascii="Calibri" w:eastAsia="Calibri" w:hAnsi="Calibri" w:cs="Times New Roman"/>
                <w:color w:val="00558C"/>
              </w:rPr>
            </w:pPr>
          </w:p>
        </w:tc>
        <w:tc>
          <w:tcPr>
            <w:tcW w:w="0" w:type="auto"/>
            <w:vMerge/>
            <w:shd w:val="clear" w:color="auto" w:fill="auto"/>
            <w:vAlign w:val="center"/>
          </w:tcPr>
          <w:p w14:paraId="186A7FD8" w14:textId="77777777" w:rsidR="008E1188" w:rsidRDefault="008E1188">
            <w:pPr>
              <w:pStyle w:val="Tableheading"/>
              <w:suppressAutoHyphens/>
              <w:spacing w:before="60" w:after="60"/>
              <w:ind w:left="0" w:right="0"/>
              <w:jc w:val="center"/>
              <w:rPr>
                <w:rFonts w:ascii="Calibri" w:eastAsia="Calibri" w:hAnsi="Calibri" w:cs="Times New Roman"/>
                <w:color w:val="00558C"/>
              </w:rPr>
            </w:pPr>
          </w:p>
        </w:tc>
        <w:tc>
          <w:tcPr>
            <w:tcW w:w="0" w:type="auto"/>
            <w:vMerge/>
            <w:shd w:val="clear" w:color="auto" w:fill="auto"/>
            <w:noWrap/>
            <w:vAlign w:val="center"/>
          </w:tcPr>
          <w:p w14:paraId="186A7FD9" w14:textId="77777777" w:rsidR="008E1188" w:rsidRDefault="008E1188">
            <w:pPr>
              <w:pStyle w:val="Tableheading"/>
              <w:suppressAutoHyphens/>
              <w:spacing w:before="60" w:after="60"/>
              <w:ind w:left="0" w:right="0"/>
              <w:jc w:val="center"/>
              <w:rPr>
                <w:rFonts w:ascii="Calibri" w:eastAsia="Calibri" w:hAnsi="Calibri" w:cs="Times New Roman"/>
                <w:color w:val="00558C"/>
              </w:rPr>
            </w:pPr>
          </w:p>
        </w:tc>
        <w:tc>
          <w:tcPr>
            <w:tcW w:w="0" w:type="auto"/>
            <w:vMerge/>
            <w:shd w:val="clear" w:color="auto" w:fill="auto"/>
            <w:vAlign w:val="center"/>
          </w:tcPr>
          <w:p w14:paraId="186A7FDA" w14:textId="77777777" w:rsidR="008E1188" w:rsidRDefault="008E1188">
            <w:pPr>
              <w:pStyle w:val="Tableheading"/>
              <w:suppressAutoHyphens/>
              <w:spacing w:before="60" w:after="60"/>
              <w:ind w:left="0" w:right="0"/>
              <w:jc w:val="center"/>
              <w:rPr>
                <w:rFonts w:ascii="Calibri" w:eastAsia="Calibri" w:hAnsi="Calibri" w:cs="Times New Roman"/>
                <w:color w:val="00558C"/>
              </w:rPr>
            </w:pPr>
          </w:p>
        </w:tc>
      </w:tr>
      <w:tr w:rsidR="008E1188" w14:paraId="186A7FE5" w14:textId="77777777">
        <w:trPr>
          <w:trHeight w:val="276"/>
        </w:trPr>
        <w:tc>
          <w:tcPr>
            <w:tcW w:w="1736" w:type="dxa"/>
            <w:shd w:val="clear" w:color="auto" w:fill="auto"/>
            <w:noWrap/>
            <w:vAlign w:val="center"/>
          </w:tcPr>
          <w:p w14:paraId="186A7FDC" w14:textId="77777777" w:rsidR="008E1188" w:rsidRDefault="005A4C20">
            <w:pPr>
              <w:textAlignment w:val="center"/>
              <w:rPr>
                <w:rFonts w:eastAsia="DengXian" w:cstheme="minorHAnsi"/>
                <w:color w:val="000000"/>
                <w:szCs w:val="18"/>
              </w:rPr>
            </w:pPr>
            <w:r>
              <w:rPr>
                <w:rFonts w:eastAsia="DengXian" w:cstheme="minorHAnsi"/>
                <w:b/>
                <w:bCs/>
                <w:color w:val="000000"/>
                <w:szCs w:val="18"/>
                <w:lang w:val="en-US" w:eastAsia="zh-CN" w:bidi="ar"/>
              </w:rPr>
              <w:lastRenderedPageBreak/>
              <w:t>Operations</w:t>
            </w:r>
          </w:p>
        </w:tc>
        <w:tc>
          <w:tcPr>
            <w:tcW w:w="1740" w:type="dxa"/>
            <w:gridSpan w:val="2"/>
            <w:shd w:val="clear" w:color="auto" w:fill="auto"/>
            <w:noWrap/>
            <w:vAlign w:val="center"/>
          </w:tcPr>
          <w:p w14:paraId="186A7FDD" w14:textId="77777777" w:rsidR="008E1188" w:rsidRDefault="005A4C20">
            <w:pPr>
              <w:pStyle w:val="BodyText"/>
            </w:pPr>
            <w:r>
              <w:rPr>
                <w:rFonts w:hint="eastAsia"/>
              </w:rPr>
              <w:t>Relative accuracy</w:t>
            </w:r>
          </w:p>
        </w:tc>
        <w:tc>
          <w:tcPr>
            <w:tcW w:w="0" w:type="auto"/>
            <w:shd w:val="clear" w:color="auto" w:fill="auto"/>
            <w:noWrap/>
            <w:vAlign w:val="center"/>
          </w:tcPr>
          <w:p w14:paraId="186A7FDE" w14:textId="77777777" w:rsidR="008E1188" w:rsidRDefault="008E1188">
            <w:pPr>
              <w:pStyle w:val="BodyText"/>
            </w:pPr>
          </w:p>
        </w:tc>
        <w:tc>
          <w:tcPr>
            <w:tcW w:w="0" w:type="auto"/>
            <w:shd w:val="clear" w:color="auto" w:fill="auto"/>
            <w:noWrap/>
            <w:vAlign w:val="center"/>
          </w:tcPr>
          <w:p w14:paraId="186A7FDF" w14:textId="77777777" w:rsidR="008E1188" w:rsidRDefault="008E1188">
            <w:pPr>
              <w:pStyle w:val="BodyText"/>
            </w:pPr>
          </w:p>
        </w:tc>
        <w:tc>
          <w:tcPr>
            <w:tcW w:w="0" w:type="auto"/>
            <w:shd w:val="clear" w:color="auto" w:fill="auto"/>
            <w:noWrap/>
            <w:vAlign w:val="center"/>
          </w:tcPr>
          <w:p w14:paraId="186A7FE0" w14:textId="77777777" w:rsidR="008E1188" w:rsidRDefault="008E1188">
            <w:pPr>
              <w:pStyle w:val="BodyText"/>
            </w:pPr>
          </w:p>
        </w:tc>
        <w:tc>
          <w:tcPr>
            <w:tcW w:w="0" w:type="auto"/>
            <w:shd w:val="clear" w:color="auto" w:fill="auto"/>
            <w:noWrap/>
            <w:vAlign w:val="center"/>
          </w:tcPr>
          <w:p w14:paraId="186A7FE1" w14:textId="77777777" w:rsidR="008E1188" w:rsidRDefault="008E1188">
            <w:pPr>
              <w:pStyle w:val="BodyText"/>
            </w:pPr>
          </w:p>
        </w:tc>
        <w:tc>
          <w:tcPr>
            <w:tcW w:w="0" w:type="auto"/>
            <w:shd w:val="clear" w:color="auto" w:fill="auto"/>
            <w:noWrap/>
            <w:vAlign w:val="center"/>
          </w:tcPr>
          <w:p w14:paraId="186A7FE2" w14:textId="77777777" w:rsidR="008E1188" w:rsidRDefault="008E1188">
            <w:pPr>
              <w:pStyle w:val="BodyText"/>
            </w:pPr>
          </w:p>
        </w:tc>
        <w:tc>
          <w:tcPr>
            <w:tcW w:w="0" w:type="auto"/>
            <w:shd w:val="clear" w:color="auto" w:fill="auto"/>
            <w:noWrap/>
            <w:vAlign w:val="center"/>
          </w:tcPr>
          <w:p w14:paraId="186A7FE3" w14:textId="77777777" w:rsidR="008E1188" w:rsidRDefault="008E1188">
            <w:pPr>
              <w:pStyle w:val="BodyText"/>
            </w:pPr>
          </w:p>
        </w:tc>
        <w:tc>
          <w:tcPr>
            <w:tcW w:w="0" w:type="auto"/>
            <w:shd w:val="clear" w:color="auto" w:fill="auto"/>
            <w:noWrap/>
            <w:vAlign w:val="center"/>
          </w:tcPr>
          <w:p w14:paraId="186A7FE4" w14:textId="77777777" w:rsidR="008E1188" w:rsidRDefault="008E1188">
            <w:pPr>
              <w:pStyle w:val="BodyText"/>
            </w:pPr>
          </w:p>
        </w:tc>
      </w:tr>
      <w:tr w:rsidR="008E1188" w14:paraId="186A7FF0" w14:textId="77777777">
        <w:trPr>
          <w:trHeight w:val="276"/>
        </w:trPr>
        <w:tc>
          <w:tcPr>
            <w:tcW w:w="1736" w:type="dxa"/>
            <w:shd w:val="clear" w:color="auto" w:fill="auto"/>
            <w:noWrap/>
            <w:vAlign w:val="center"/>
          </w:tcPr>
          <w:p w14:paraId="186A7FE6"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tugs and pushers</w:t>
            </w:r>
          </w:p>
        </w:tc>
        <w:tc>
          <w:tcPr>
            <w:tcW w:w="935" w:type="dxa"/>
            <w:shd w:val="clear" w:color="auto" w:fill="auto"/>
            <w:noWrap/>
            <w:vAlign w:val="center"/>
          </w:tcPr>
          <w:p w14:paraId="186A7FE7" w14:textId="77777777" w:rsidR="008E1188" w:rsidRDefault="005A4C20">
            <w:pPr>
              <w:pStyle w:val="BodyText"/>
            </w:pPr>
            <w:r>
              <w:rPr>
                <w:rFonts w:hint="eastAsia"/>
              </w:rPr>
              <w:t>1</w:t>
            </w:r>
          </w:p>
        </w:tc>
        <w:tc>
          <w:tcPr>
            <w:tcW w:w="0" w:type="auto"/>
            <w:shd w:val="clear" w:color="auto" w:fill="auto"/>
            <w:noWrap/>
            <w:vAlign w:val="center"/>
          </w:tcPr>
          <w:p w14:paraId="186A7FE8" w14:textId="77777777" w:rsidR="008E1188" w:rsidRDefault="008E1188">
            <w:pPr>
              <w:pStyle w:val="BodyText"/>
            </w:pPr>
          </w:p>
        </w:tc>
        <w:tc>
          <w:tcPr>
            <w:tcW w:w="0" w:type="auto"/>
            <w:shd w:val="clear" w:color="auto" w:fill="auto"/>
            <w:noWrap/>
            <w:vAlign w:val="center"/>
          </w:tcPr>
          <w:p w14:paraId="186A7FE9" w14:textId="77777777" w:rsidR="008E1188" w:rsidRDefault="005A4C20">
            <w:pPr>
              <w:pStyle w:val="BodyText"/>
            </w:pPr>
            <w:r>
              <w:rPr>
                <w:rFonts w:hint="eastAsia"/>
              </w:rPr>
              <w:t>2.5</w:t>
            </w:r>
          </w:p>
        </w:tc>
        <w:tc>
          <w:tcPr>
            <w:tcW w:w="0" w:type="auto"/>
            <w:shd w:val="clear" w:color="auto" w:fill="auto"/>
            <w:noWrap/>
            <w:vAlign w:val="center"/>
          </w:tcPr>
          <w:p w14:paraId="186A7FEA" w14:textId="77777777" w:rsidR="008E1188" w:rsidRDefault="005A4C20">
            <w:pPr>
              <w:pStyle w:val="BodyText"/>
            </w:pPr>
            <w:r>
              <w:rPr>
                <w:rFonts w:hint="eastAsia"/>
              </w:rPr>
              <w:t>10</w:t>
            </w:r>
          </w:p>
        </w:tc>
        <w:tc>
          <w:tcPr>
            <w:tcW w:w="0" w:type="auto"/>
            <w:shd w:val="clear" w:color="auto" w:fill="auto"/>
            <w:noWrap/>
            <w:vAlign w:val="center"/>
          </w:tcPr>
          <w:p w14:paraId="186A7FEB" w14:textId="77777777" w:rsidR="008E1188" w:rsidRDefault="005A4C20">
            <w:pPr>
              <w:pStyle w:val="BodyText"/>
            </w:pPr>
            <w:r>
              <w:rPr>
                <w:rFonts w:hint="eastAsia"/>
              </w:rPr>
              <w:t>10^-5</w:t>
            </w:r>
          </w:p>
        </w:tc>
        <w:tc>
          <w:tcPr>
            <w:tcW w:w="0" w:type="auto"/>
            <w:shd w:val="clear" w:color="auto" w:fill="auto"/>
            <w:noWrap/>
            <w:vAlign w:val="center"/>
          </w:tcPr>
          <w:p w14:paraId="186A7FEC" w14:textId="77777777" w:rsidR="008E1188" w:rsidRDefault="005A4C20">
            <w:pPr>
              <w:pStyle w:val="BodyText"/>
            </w:pPr>
            <w:r>
              <w:rPr>
                <w:rFonts w:hint="eastAsia"/>
              </w:rPr>
              <w:t>99.8</w:t>
            </w:r>
          </w:p>
        </w:tc>
        <w:tc>
          <w:tcPr>
            <w:tcW w:w="0" w:type="auto"/>
            <w:shd w:val="clear" w:color="auto" w:fill="auto"/>
            <w:noWrap/>
            <w:vAlign w:val="center"/>
          </w:tcPr>
          <w:p w14:paraId="186A7FED" w14:textId="77777777" w:rsidR="008E1188" w:rsidRDefault="005A4C20">
            <w:pPr>
              <w:pStyle w:val="BodyText"/>
            </w:pPr>
            <w:r>
              <w:rPr>
                <w:rFonts w:hint="eastAsia"/>
              </w:rPr>
              <w:t>99.97</w:t>
            </w:r>
          </w:p>
        </w:tc>
        <w:tc>
          <w:tcPr>
            <w:tcW w:w="0" w:type="auto"/>
            <w:shd w:val="clear" w:color="auto" w:fill="auto"/>
            <w:noWrap/>
            <w:vAlign w:val="center"/>
          </w:tcPr>
          <w:p w14:paraId="186A7FEE" w14:textId="77777777" w:rsidR="008E1188" w:rsidRDefault="005A4C20">
            <w:pPr>
              <w:pStyle w:val="BodyText"/>
            </w:pPr>
            <w:r>
              <w:rPr>
                <w:rFonts w:hint="eastAsia"/>
              </w:rPr>
              <w:t>Local</w:t>
            </w:r>
          </w:p>
        </w:tc>
        <w:tc>
          <w:tcPr>
            <w:tcW w:w="0" w:type="auto"/>
            <w:shd w:val="clear" w:color="auto" w:fill="auto"/>
            <w:noWrap/>
            <w:vAlign w:val="center"/>
          </w:tcPr>
          <w:p w14:paraId="186A7FEF" w14:textId="77777777" w:rsidR="008E1188" w:rsidRDefault="005A4C20">
            <w:pPr>
              <w:pStyle w:val="BodyText"/>
            </w:pPr>
            <w:r>
              <w:rPr>
                <w:rFonts w:hint="eastAsia"/>
              </w:rPr>
              <w:t>1</w:t>
            </w:r>
          </w:p>
        </w:tc>
      </w:tr>
      <w:tr w:rsidR="008E1188" w14:paraId="186A7FFB" w14:textId="77777777">
        <w:trPr>
          <w:trHeight w:val="276"/>
        </w:trPr>
        <w:tc>
          <w:tcPr>
            <w:tcW w:w="1736" w:type="dxa"/>
            <w:shd w:val="clear" w:color="auto" w:fill="auto"/>
            <w:noWrap/>
            <w:vAlign w:val="center"/>
          </w:tcPr>
          <w:p w14:paraId="186A7FF1"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icebreakers</w:t>
            </w:r>
          </w:p>
        </w:tc>
        <w:tc>
          <w:tcPr>
            <w:tcW w:w="935" w:type="dxa"/>
            <w:shd w:val="clear" w:color="auto" w:fill="auto"/>
            <w:noWrap/>
            <w:vAlign w:val="center"/>
          </w:tcPr>
          <w:p w14:paraId="186A7FF2" w14:textId="77777777" w:rsidR="008E1188" w:rsidRDefault="005A4C20">
            <w:pPr>
              <w:pStyle w:val="BodyText"/>
            </w:pPr>
            <w:r>
              <w:rPr>
                <w:rFonts w:hint="eastAsia"/>
              </w:rPr>
              <w:t>1</w:t>
            </w:r>
          </w:p>
        </w:tc>
        <w:tc>
          <w:tcPr>
            <w:tcW w:w="0" w:type="auto"/>
            <w:shd w:val="clear" w:color="auto" w:fill="auto"/>
            <w:noWrap/>
            <w:vAlign w:val="center"/>
          </w:tcPr>
          <w:p w14:paraId="186A7FF3" w14:textId="77777777" w:rsidR="008E1188" w:rsidRDefault="008E1188">
            <w:pPr>
              <w:pStyle w:val="BodyText"/>
            </w:pPr>
          </w:p>
        </w:tc>
        <w:tc>
          <w:tcPr>
            <w:tcW w:w="0" w:type="auto"/>
            <w:shd w:val="clear" w:color="auto" w:fill="auto"/>
            <w:noWrap/>
            <w:vAlign w:val="center"/>
          </w:tcPr>
          <w:p w14:paraId="186A7FF4" w14:textId="77777777" w:rsidR="008E1188" w:rsidRDefault="005A4C20">
            <w:pPr>
              <w:pStyle w:val="BodyText"/>
            </w:pPr>
            <w:r>
              <w:rPr>
                <w:rFonts w:hint="eastAsia"/>
              </w:rPr>
              <w:t>2.5</w:t>
            </w:r>
          </w:p>
        </w:tc>
        <w:tc>
          <w:tcPr>
            <w:tcW w:w="0" w:type="auto"/>
            <w:shd w:val="clear" w:color="auto" w:fill="auto"/>
            <w:noWrap/>
            <w:vAlign w:val="center"/>
          </w:tcPr>
          <w:p w14:paraId="186A7FF5" w14:textId="77777777" w:rsidR="008E1188" w:rsidRDefault="005A4C20">
            <w:pPr>
              <w:pStyle w:val="BodyText"/>
            </w:pPr>
            <w:r>
              <w:rPr>
                <w:rFonts w:hint="eastAsia"/>
              </w:rPr>
              <w:t>10</w:t>
            </w:r>
          </w:p>
        </w:tc>
        <w:tc>
          <w:tcPr>
            <w:tcW w:w="0" w:type="auto"/>
            <w:shd w:val="clear" w:color="auto" w:fill="auto"/>
            <w:noWrap/>
            <w:vAlign w:val="center"/>
          </w:tcPr>
          <w:p w14:paraId="186A7FF6" w14:textId="77777777" w:rsidR="008E1188" w:rsidRDefault="005A4C20">
            <w:pPr>
              <w:pStyle w:val="BodyText"/>
            </w:pPr>
            <w:r>
              <w:rPr>
                <w:rFonts w:hint="eastAsia"/>
              </w:rPr>
              <w:t>10^-5</w:t>
            </w:r>
          </w:p>
        </w:tc>
        <w:tc>
          <w:tcPr>
            <w:tcW w:w="0" w:type="auto"/>
            <w:shd w:val="clear" w:color="auto" w:fill="auto"/>
            <w:noWrap/>
            <w:vAlign w:val="center"/>
          </w:tcPr>
          <w:p w14:paraId="186A7FF7" w14:textId="77777777" w:rsidR="008E1188" w:rsidRDefault="005A4C20">
            <w:pPr>
              <w:pStyle w:val="BodyText"/>
            </w:pPr>
            <w:r>
              <w:rPr>
                <w:rFonts w:hint="eastAsia"/>
              </w:rPr>
              <w:t>99.8</w:t>
            </w:r>
          </w:p>
        </w:tc>
        <w:tc>
          <w:tcPr>
            <w:tcW w:w="0" w:type="auto"/>
            <w:shd w:val="clear" w:color="auto" w:fill="auto"/>
            <w:noWrap/>
            <w:vAlign w:val="center"/>
          </w:tcPr>
          <w:p w14:paraId="186A7FF8" w14:textId="77777777" w:rsidR="008E1188" w:rsidRDefault="005A4C20">
            <w:pPr>
              <w:pStyle w:val="BodyText"/>
            </w:pPr>
            <w:r>
              <w:rPr>
                <w:rFonts w:hint="eastAsia"/>
              </w:rPr>
              <w:t>99.97</w:t>
            </w:r>
          </w:p>
        </w:tc>
        <w:tc>
          <w:tcPr>
            <w:tcW w:w="0" w:type="auto"/>
            <w:shd w:val="clear" w:color="auto" w:fill="auto"/>
            <w:noWrap/>
            <w:vAlign w:val="center"/>
          </w:tcPr>
          <w:p w14:paraId="186A7FF9" w14:textId="77777777" w:rsidR="008E1188" w:rsidRDefault="005A4C20">
            <w:pPr>
              <w:pStyle w:val="BodyText"/>
            </w:pPr>
            <w:r>
              <w:rPr>
                <w:rFonts w:hint="eastAsia"/>
              </w:rPr>
              <w:t>Local</w:t>
            </w:r>
          </w:p>
        </w:tc>
        <w:tc>
          <w:tcPr>
            <w:tcW w:w="0" w:type="auto"/>
            <w:shd w:val="clear" w:color="auto" w:fill="auto"/>
            <w:noWrap/>
            <w:vAlign w:val="center"/>
          </w:tcPr>
          <w:p w14:paraId="186A7FFA" w14:textId="77777777" w:rsidR="008E1188" w:rsidRDefault="005A4C20">
            <w:pPr>
              <w:pStyle w:val="BodyText"/>
            </w:pPr>
            <w:r>
              <w:rPr>
                <w:rFonts w:hint="eastAsia"/>
              </w:rPr>
              <w:t>1</w:t>
            </w:r>
          </w:p>
        </w:tc>
      </w:tr>
      <w:tr w:rsidR="008E1188" w14:paraId="186A8005" w14:textId="77777777">
        <w:trPr>
          <w:trHeight w:val="276"/>
        </w:trPr>
        <w:tc>
          <w:tcPr>
            <w:tcW w:w="1736" w:type="dxa"/>
            <w:shd w:val="clear" w:color="auto" w:fill="auto"/>
            <w:noWrap/>
            <w:vAlign w:val="center"/>
          </w:tcPr>
          <w:p w14:paraId="186A7FFC" w14:textId="77777777" w:rsidR="008E1188" w:rsidRDefault="008E1188">
            <w:pPr>
              <w:rPr>
                <w:rFonts w:eastAsia="DengXian" w:cstheme="minorHAnsi"/>
                <w:color w:val="000000"/>
                <w:szCs w:val="18"/>
              </w:rPr>
            </w:pPr>
          </w:p>
        </w:tc>
        <w:tc>
          <w:tcPr>
            <w:tcW w:w="1740" w:type="dxa"/>
            <w:gridSpan w:val="2"/>
            <w:shd w:val="clear" w:color="auto" w:fill="auto"/>
            <w:noWrap/>
            <w:vAlign w:val="center"/>
          </w:tcPr>
          <w:p w14:paraId="186A7FFD" w14:textId="77777777" w:rsidR="008E1188" w:rsidRDefault="005A4C20">
            <w:pPr>
              <w:pStyle w:val="BodyText"/>
            </w:pPr>
            <w:r>
              <w:rPr>
                <w:rFonts w:hint="eastAsia"/>
              </w:rPr>
              <w:t>Absolute accuracy</w:t>
            </w:r>
          </w:p>
        </w:tc>
        <w:tc>
          <w:tcPr>
            <w:tcW w:w="0" w:type="auto"/>
            <w:shd w:val="clear" w:color="auto" w:fill="auto"/>
            <w:noWrap/>
            <w:vAlign w:val="center"/>
          </w:tcPr>
          <w:p w14:paraId="186A7FFE" w14:textId="77777777" w:rsidR="008E1188" w:rsidRDefault="008E1188">
            <w:pPr>
              <w:pStyle w:val="BodyText"/>
            </w:pPr>
          </w:p>
        </w:tc>
        <w:tc>
          <w:tcPr>
            <w:tcW w:w="0" w:type="auto"/>
            <w:shd w:val="clear" w:color="auto" w:fill="auto"/>
            <w:noWrap/>
            <w:vAlign w:val="center"/>
          </w:tcPr>
          <w:p w14:paraId="186A7FFF" w14:textId="77777777" w:rsidR="008E1188" w:rsidRDefault="008E1188">
            <w:pPr>
              <w:pStyle w:val="BodyText"/>
            </w:pPr>
          </w:p>
        </w:tc>
        <w:tc>
          <w:tcPr>
            <w:tcW w:w="0" w:type="auto"/>
            <w:shd w:val="clear" w:color="auto" w:fill="auto"/>
            <w:noWrap/>
            <w:vAlign w:val="center"/>
          </w:tcPr>
          <w:p w14:paraId="186A8000" w14:textId="77777777" w:rsidR="008E1188" w:rsidRDefault="008E1188">
            <w:pPr>
              <w:pStyle w:val="BodyText"/>
            </w:pPr>
          </w:p>
        </w:tc>
        <w:tc>
          <w:tcPr>
            <w:tcW w:w="0" w:type="auto"/>
            <w:shd w:val="clear" w:color="auto" w:fill="auto"/>
            <w:noWrap/>
            <w:vAlign w:val="center"/>
          </w:tcPr>
          <w:p w14:paraId="186A8001" w14:textId="77777777" w:rsidR="008E1188" w:rsidRDefault="008E1188">
            <w:pPr>
              <w:pStyle w:val="BodyText"/>
            </w:pPr>
          </w:p>
        </w:tc>
        <w:tc>
          <w:tcPr>
            <w:tcW w:w="0" w:type="auto"/>
            <w:shd w:val="clear" w:color="auto" w:fill="auto"/>
            <w:noWrap/>
            <w:vAlign w:val="center"/>
          </w:tcPr>
          <w:p w14:paraId="186A8002" w14:textId="77777777" w:rsidR="008E1188" w:rsidRDefault="008E1188">
            <w:pPr>
              <w:pStyle w:val="BodyText"/>
            </w:pPr>
          </w:p>
        </w:tc>
        <w:tc>
          <w:tcPr>
            <w:tcW w:w="0" w:type="auto"/>
            <w:shd w:val="clear" w:color="auto" w:fill="auto"/>
            <w:noWrap/>
            <w:vAlign w:val="center"/>
          </w:tcPr>
          <w:p w14:paraId="186A8003" w14:textId="77777777" w:rsidR="008E1188" w:rsidRDefault="008E1188">
            <w:pPr>
              <w:pStyle w:val="BodyText"/>
            </w:pPr>
          </w:p>
        </w:tc>
        <w:tc>
          <w:tcPr>
            <w:tcW w:w="0" w:type="auto"/>
            <w:shd w:val="clear" w:color="auto" w:fill="auto"/>
            <w:noWrap/>
            <w:vAlign w:val="center"/>
          </w:tcPr>
          <w:p w14:paraId="186A8004" w14:textId="77777777" w:rsidR="008E1188" w:rsidRDefault="008E1188">
            <w:pPr>
              <w:pStyle w:val="BodyText"/>
            </w:pPr>
          </w:p>
        </w:tc>
      </w:tr>
      <w:tr w:rsidR="008E1188" w14:paraId="186A8010" w14:textId="77777777">
        <w:trPr>
          <w:trHeight w:val="276"/>
        </w:trPr>
        <w:tc>
          <w:tcPr>
            <w:tcW w:w="1736" w:type="dxa"/>
            <w:shd w:val="clear" w:color="auto" w:fill="auto"/>
            <w:noWrap/>
            <w:vAlign w:val="center"/>
          </w:tcPr>
          <w:p w14:paraId="186A8006"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automatic docking</w:t>
            </w:r>
          </w:p>
        </w:tc>
        <w:tc>
          <w:tcPr>
            <w:tcW w:w="935" w:type="dxa"/>
            <w:shd w:val="clear" w:color="auto" w:fill="auto"/>
            <w:noWrap/>
            <w:vAlign w:val="center"/>
          </w:tcPr>
          <w:p w14:paraId="186A8007" w14:textId="77777777" w:rsidR="008E1188" w:rsidRDefault="005A4C20">
            <w:pPr>
              <w:pStyle w:val="BodyText"/>
            </w:pPr>
            <w:r>
              <w:rPr>
                <w:rFonts w:hint="eastAsia"/>
              </w:rPr>
              <w:t>0.1</w:t>
            </w:r>
          </w:p>
        </w:tc>
        <w:tc>
          <w:tcPr>
            <w:tcW w:w="0" w:type="auto"/>
            <w:shd w:val="clear" w:color="auto" w:fill="auto"/>
            <w:noWrap/>
            <w:vAlign w:val="center"/>
          </w:tcPr>
          <w:p w14:paraId="186A8008" w14:textId="77777777" w:rsidR="008E1188" w:rsidRDefault="008E1188">
            <w:pPr>
              <w:pStyle w:val="BodyText"/>
            </w:pPr>
          </w:p>
        </w:tc>
        <w:tc>
          <w:tcPr>
            <w:tcW w:w="0" w:type="auto"/>
            <w:shd w:val="clear" w:color="auto" w:fill="auto"/>
            <w:noWrap/>
            <w:vAlign w:val="center"/>
          </w:tcPr>
          <w:p w14:paraId="186A8009" w14:textId="77777777" w:rsidR="008E1188" w:rsidRDefault="005A4C20">
            <w:pPr>
              <w:pStyle w:val="BodyText"/>
            </w:pPr>
            <w:r>
              <w:rPr>
                <w:rFonts w:hint="eastAsia"/>
              </w:rPr>
              <w:t>0.25</w:t>
            </w:r>
          </w:p>
        </w:tc>
        <w:tc>
          <w:tcPr>
            <w:tcW w:w="0" w:type="auto"/>
            <w:shd w:val="clear" w:color="auto" w:fill="auto"/>
            <w:noWrap/>
            <w:vAlign w:val="center"/>
          </w:tcPr>
          <w:p w14:paraId="186A800A" w14:textId="77777777" w:rsidR="008E1188" w:rsidRDefault="005A4C20">
            <w:pPr>
              <w:pStyle w:val="BodyText"/>
            </w:pPr>
            <w:r>
              <w:rPr>
                <w:rFonts w:hint="eastAsia"/>
              </w:rPr>
              <w:t>10</w:t>
            </w:r>
          </w:p>
        </w:tc>
        <w:tc>
          <w:tcPr>
            <w:tcW w:w="0" w:type="auto"/>
            <w:shd w:val="clear" w:color="auto" w:fill="auto"/>
            <w:noWrap/>
            <w:vAlign w:val="center"/>
          </w:tcPr>
          <w:p w14:paraId="186A800B" w14:textId="77777777" w:rsidR="008E1188" w:rsidRDefault="005A4C20">
            <w:pPr>
              <w:pStyle w:val="BodyText"/>
            </w:pPr>
            <w:r>
              <w:rPr>
                <w:rFonts w:hint="eastAsia"/>
              </w:rPr>
              <w:t>10^-5</w:t>
            </w:r>
          </w:p>
        </w:tc>
        <w:tc>
          <w:tcPr>
            <w:tcW w:w="0" w:type="auto"/>
            <w:shd w:val="clear" w:color="auto" w:fill="auto"/>
            <w:noWrap/>
            <w:vAlign w:val="center"/>
          </w:tcPr>
          <w:p w14:paraId="186A800C" w14:textId="77777777" w:rsidR="008E1188" w:rsidRDefault="005A4C20">
            <w:pPr>
              <w:pStyle w:val="BodyText"/>
            </w:pPr>
            <w:r>
              <w:rPr>
                <w:rFonts w:hint="eastAsia"/>
              </w:rPr>
              <w:t>99.8</w:t>
            </w:r>
          </w:p>
        </w:tc>
        <w:tc>
          <w:tcPr>
            <w:tcW w:w="0" w:type="auto"/>
            <w:shd w:val="clear" w:color="auto" w:fill="auto"/>
            <w:noWrap/>
            <w:vAlign w:val="center"/>
          </w:tcPr>
          <w:p w14:paraId="186A800D" w14:textId="77777777" w:rsidR="008E1188" w:rsidRDefault="005A4C20">
            <w:pPr>
              <w:pStyle w:val="BodyText"/>
            </w:pPr>
            <w:r>
              <w:rPr>
                <w:rFonts w:hint="eastAsia"/>
              </w:rPr>
              <w:t>99.97</w:t>
            </w:r>
          </w:p>
        </w:tc>
        <w:tc>
          <w:tcPr>
            <w:tcW w:w="0" w:type="auto"/>
            <w:shd w:val="clear" w:color="auto" w:fill="auto"/>
            <w:noWrap/>
            <w:vAlign w:val="center"/>
          </w:tcPr>
          <w:p w14:paraId="186A800E" w14:textId="77777777" w:rsidR="008E1188" w:rsidRDefault="005A4C20">
            <w:pPr>
              <w:pStyle w:val="BodyText"/>
            </w:pPr>
            <w:r>
              <w:rPr>
                <w:rFonts w:hint="eastAsia"/>
              </w:rPr>
              <w:t>Local</w:t>
            </w:r>
          </w:p>
        </w:tc>
        <w:tc>
          <w:tcPr>
            <w:tcW w:w="0" w:type="auto"/>
            <w:shd w:val="clear" w:color="auto" w:fill="auto"/>
            <w:noWrap/>
            <w:vAlign w:val="center"/>
          </w:tcPr>
          <w:p w14:paraId="186A800F" w14:textId="77777777" w:rsidR="008E1188" w:rsidRDefault="005A4C20">
            <w:pPr>
              <w:pStyle w:val="BodyText"/>
            </w:pPr>
            <w:r>
              <w:rPr>
                <w:rFonts w:hint="eastAsia"/>
              </w:rPr>
              <w:t>1</w:t>
            </w:r>
          </w:p>
        </w:tc>
      </w:tr>
      <w:tr w:rsidR="008E1188" w14:paraId="186A801B" w14:textId="77777777">
        <w:trPr>
          <w:trHeight w:val="276"/>
        </w:trPr>
        <w:tc>
          <w:tcPr>
            <w:tcW w:w="1736" w:type="dxa"/>
            <w:shd w:val="clear" w:color="auto" w:fill="auto"/>
            <w:noWrap/>
            <w:vAlign w:val="center"/>
          </w:tcPr>
          <w:p w14:paraId="186A8011"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Hydrography</w:t>
            </w:r>
          </w:p>
        </w:tc>
        <w:tc>
          <w:tcPr>
            <w:tcW w:w="935" w:type="dxa"/>
            <w:shd w:val="clear" w:color="auto" w:fill="auto"/>
            <w:noWrap/>
            <w:vAlign w:val="center"/>
          </w:tcPr>
          <w:p w14:paraId="186A8012" w14:textId="77777777" w:rsidR="008E1188" w:rsidRDefault="005A4C20">
            <w:pPr>
              <w:pStyle w:val="BodyText"/>
            </w:pPr>
            <w:r>
              <w:rPr>
                <w:rFonts w:hint="eastAsia"/>
              </w:rPr>
              <w:t>1-2</w:t>
            </w:r>
          </w:p>
        </w:tc>
        <w:tc>
          <w:tcPr>
            <w:tcW w:w="0" w:type="auto"/>
            <w:shd w:val="clear" w:color="auto" w:fill="auto"/>
            <w:noWrap/>
            <w:vAlign w:val="center"/>
          </w:tcPr>
          <w:p w14:paraId="186A8013" w14:textId="77777777" w:rsidR="008E1188" w:rsidRDefault="005A4C20">
            <w:pPr>
              <w:pStyle w:val="BodyText"/>
            </w:pPr>
            <w:r>
              <w:rPr>
                <w:rFonts w:hint="eastAsia"/>
              </w:rPr>
              <w:t>0.1</w:t>
            </w:r>
          </w:p>
        </w:tc>
        <w:tc>
          <w:tcPr>
            <w:tcW w:w="0" w:type="auto"/>
            <w:shd w:val="clear" w:color="auto" w:fill="auto"/>
            <w:noWrap/>
            <w:vAlign w:val="center"/>
          </w:tcPr>
          <w:p w14:paraId="186A8014" w14:textId="77777777" w:rsidR="008E1188" w:rsidRDefault="005A4C20">
            <w:pPr>
              <w:pStyle w:val="BodyText"/>
            </w:pPr>
            <w:r>
              <w:rPr>
                <w:rFonts w:hint="eastAsia"/>
              </w:rPr>
              <w:t>2.5-5</w:t>
            </w:r>
          </w:p>
        </w:tc>
        <w:tc>
          <w:tcPr>
            <w:tcW w:w="0" w:type="auto"/>
            <w:shd w:val="clear" w:color="auto" w:fill="auto"/>
            <w:noWrap/>
            <w:vAlign w:val="center"/>
          </w:tcPr>
          <w:p w14:paraId="186A8015" w14:textId="77777777" w:rsidR="008E1188" w:rsidRDefault="005A4C20">
            <w:pPr>
              <w:pStyle w:val="BodyText"/>
            </w:pPr>
            <w:r>
              <w:rPr>
                <w:rFonts w:hint="eastAsia"/>
              </w:rPr>
              <w:t>10</w:t>
            </w:r>
          </w:p>
        </w:tc>
        <w:tc>
          <w:tcPr>
            <w:tcW w:w="0" w:type="auto"/>
            <w:shd w:val="clear" w:color="auto" w:fill="auto"/>
            <w:noWrap/>
            <w:vAlign w:val="center"/>
          </w:tcPr>
          <w:p w14:paraId="186A8016" w14:textId="77777777" w:rsidR="008E1188" w:rsidRDefault="005A4C20">
            <w:pPr>
              <w:pStyle w:val="BodyText"/>
            </w:pPr>
            <w:r>
              <w:rPr>
                <w:rFonts w:hint="eastAsia"/>
              </w:rPr>
              <w:t>10^-5</w:t>
            </w:r>
          </w:p>
        </w:tc>
        <w:tc>
          <w:tcPr>
            <w:tcW w:w="0" w:type="auto"/>
            <w:shd w:val="clear" w:color="auto" w:fill="auto"/>
            <w:noWrap/>
            <w:vAlign w:val="center"/>
          </w:tcPr>
          <w:p w14:paraId="186A8017" w14:textId="77777777" w:rsidR="008E1188" w:rsidRDefault="005A4C20">
            <w:pPr>
              <w:pStyle w:val="BodyText"/>
            </w:pPr>
            <w:r>
              <w:rPr>
                <w:rFonts w:hint="eastAsia"/>
              </w:rPr>
              <w:t>99.8</w:t>
            </w:r>
          </w:p>
        </w:tc>
        <w:tc>
          <w:tcPr>
            <w:tcW w:w="0" w:type="auto"/>
            <w:shd w:val="clear" w:color="auto" w:fill="auto"/>
            <w:noWrap/>
            <w:vAlign w:val="center"/>
          </w:tcPr>
          <w:p w14:paraId="186A8018" w14:textId="77777777" w:rsidR="008E1188" w:rsidRDefault="005A4C20">
            <w:pPr>
              <w:pStyle w:val="BodyText"/>
            </w:pPr>
            <w:r>
              <w:rPr>
                <w:rFonts w:hint="eastAsia"/>
              </w:rPr>
              <w:t>N/A</w:t>
            </w:r>
          </w:p>
        </w:tc>
        <w:tc>
          <w:tcPr>
            <w:tcW w:w="0" w:type="auto"/>
            <w:shd w:val="clear" w:color="auto" w:fill="auto"/>
            <w:noWrap/>
            <w:vAlign w:val="center"/>
          </w:tcPr>
          <w:p w14:paraId="186A8019" w14:textId="77777777" w:rsidR="008E1188" w:rsidRDefault="005A4C20">
            <w:pPr>
              <w:pStyle w:val="BodyText"/>
            </w:pPr>
            <w:r>
              <w:rPr>
                <w:rFonts w:hint="eastAsia"/>
              </w:rPr>
              <w:t>Regional</w:t>
            </w:r>
          </w:p>
        </w:tc>
        <w:tc>
          <w:tcPr>
            <w:tcW w:w="0" w:type="auto"/>
            <w:shd w:val="clear" w:color="auto" w:fill="auto"/>
            <w:noWrap/>
            <w:vAlign w:val="center"/>
          </w:tcPr>
          <w:p w14:paraId="186A801A" w14:textId="77777777" w:rsidR="008E1188" w:rsidRDefault="005A4C20">
            <w:pPr>
              <w:pStyle w:val="BodyText"/>
            </w:pPr>
            <w:r>
              <w:rPr>
                <w:rFonts w:hint="eastAsia"/>
              </w:rPr>
              <w:t>1</w:t>
            </w:r>
          </w:p>
        </w:tc>
      </w:tr>
      <w:tr w:rsidR="008E1188" w14:paraId="186A8026" w14:textId="77777777">
        <w:trPr>
          <w:trHeight w:val="830"/>
        </w:trPr>
        <w:tc>
          <w:tcPr>
            <w:tcW w:w="1736" w:type="dxa"/>
            <w:shd w:val="clear" w:color="auto" w:fill="auto"/>
            <w:vAlign w:val="center"/>
          </w:tcPr>
          <w:p w14:paraId="186A801C" w14:textId="77777777" w:rsidR="008E1188" w:rsidRDefault="005A4C20">
            <w:pPr>
              <w:textAlignment w:val="center"/>
              <w:rPr>
                <w:rFonts w:eastAsia="DengXian" w:cstheme="minorHAnsi"/>
                <w:color w:val="000000"/>
                <w:szCs w:val="18"/>
              </w:rPr>
            </w:pPr>
            <w:r>
              <w:rPr>
                <w:rFonts w:eastAsia="DengXian" w:cstheme="minorHAnsi"/>
                <w:b/>
                <w:bCs/>
                <w:color w:val="000000"/>
                <w:szCs w:val="18"/>
                <w:lang w:val="en-US" w:eastAsia="zh-CN" w:bidi="ar"/>
              </w:rPr>
              <w:t>Marine engineering,</w:t>
            </w:r>
            <w:r>
              <w:rPr>
                <w:rFonts w:eastAsia="DengXian" w:cstheme="minorHAnsi"/>
                <w:b/>
                <w:bCs/>
                <w:color w:val="000000"/>
                <w:szCs w:val="18"/>
                <w:lang w:val="en-US" w:eastAsia="zh-CN" w:bidi="ar"/>
              </w:rPr>
              <w:br/>
              <w:t>construction,</w:t>
            </w:r>
            <w:r>
              <w:rPr>
                <w:rFonts w:eastAsia="DengXian" w:cstheme="minorHAnsi"/>
                <w:b/>
                <w:bCs/>
                <w:color w:val="000000"/>
                <w:szCs w:val="18"/>
                <w:lang w:val="en-US" w:eastAsia="zh-CN" w:bidi="ar"/>
              </w:rPr>
              <w:br/>
              <w:t>maintenance and management</w:t>
            </w:r>
          </w:p>
        </w:tc>
        <w:tc>
          <w:tcPr>
            <w:tcW w:w="935" w:type="dxa"/>
            <w:shd w:val="clear" w:color="auto" w:fill="auto"/>
            <w:noWrap/>
            <w:vAlign w:val="center"/>
          </w:tcPr>
          <w:p w14:paraId="186A801D" w14:textId="77777777" w:rsidR="008E1188" w:rsidRDefault="008E1188">
            <w:pPr>
              <w:pStyle w:val="BodyText"/>
            </w:pPr>
          </w:p>
        </w:tc>
        <w:tc>
          <w:tcPr>
            <w:tcW w:w="0" w:type="auto"/>
            <w:shd w:val="clear" w:color="auto" w:fill="auto"/>
            <w:noWrap/>
            <w:vAlign w:val="center"/>
          </w:tcPr>
          <w:p w14:paraId="186A801E" w14:textId="77777777" w:rsidR="008E1188" w:rsidRDefault="008E1188">
            <w:pPr>
              <w:pStyle w:val="BodyText"/>
            </w:pPr>
          </w:p>
        </w:tc>
        <w:tc>
          <w:tcPr>
            <w:tcW w:w="0" w:type="auto"/>
            <w:shd w:val="clear" w:color="auto" w:fill="auto"/>
            <w:noWrap/>
            <w:vAlign w:val="center"/>
          </w:tcPr>
          <w:p w14:paraId="186A801F" w14:textId="77777777" w:rsidR="008E1188" w:rsidRDefault="008E1188">
            <w:pPr>
              <w:pStyle w:val="BodyText"/>
            </w:pPr>
          </w:p>
        </w:tc>
        <w:tc>
          <w:tcPr>
            <w:tcW w:w="0" w:type="auto"/>
            <w:shd w:val="clear" w:color="auto" w:fill="auto"/>
            <w:noWrap/>
            <w:vAlign w:val="center"/>
          </w:tcPr>
          <w:p w14:paraId="186A8020" w14:textId="77777777" w:rsidR="008E1188" w:rsidRDefault="008E1188">
            <w:pPr>
              <w:pStyle w:val="BodyText"/>
            </w:pPr>
          </w:p>
        </w:tc>
        <w:tc>
          <w:tcPr>
            <w:tcW w:w="0" w:type="auto"/>
            <w:shd w:val="clear" w:color="auto" w:fill="auto"/>
            <w:noWrap/>
            <w:vAlign w:val="center"/>
          </w:tcPr>
          <w:p w14:paraId="186A8021" w14:textId="77777777" w:rsidR="008E1188" w:rsidRDefault="008E1188">
            <w:pPr>
              <w:pStyle w:val="BodyText"/>
            </w:pPr>
          </w:p>
        </w:tc>
        <w:tc>
          <w:tcPr>
            <w:tcW w:w="0" w:type="auto"/>
            <w:shd w:val="clear" w:color="auto" w:fill="auto"/>
            <w:noWrap/>
            <w:vAlign w:val="center"/>
          </w:tcPr>
          <w:p w14:paraId="186A8022" w14:textId="77777777" w:rsidR="008E1188" w:rsidRDefault="008E1188">
            <w:pPr>
              <w:pStyle w:val="BodyText"/>
            </w:pPr>
          </w:p>
        </w:tc>
        <w:tc>
          <w:tcPr>
            <w:tcW w:w="0" w:type="auto"/>
            <w:shd w:val="clear" w:color="auto" w:fill="auto"/>
            <w:noWrap/>
            <w:vAlign w:val="center"/>
          </w:tcPr>
          <w:p w14:paraId="186A8023" w14:textId="77777777" w:rsidR="008E1188" w:rsidRDefault="008E1188">
            <w:pPr>
              <w:pStyle w:val="BodyText"/>
            </w:pPr>
          </w:p>
        </w:tc>
        <w:tc>
          <w:tcPr>
            <w:tcW w:w="0" w:type="auto"/>
            <w:shd w:val="clear" w:color="auto" w:fill="auto"/>
            <w:noWrap/>
            <w:vAlign w:val="center"/>
          </w:tcPr>
          <w:p w14:paraId="186A8024" w14:textId="77777777" w:rsidR="008E1188" w:rsidRDefault="008E1188">
            <w:pPr>
              <w:pStyle w:val="BodyText"/>
            </w:pPr>
          </w:p>
        </w:tc>
        <w:tc>
          <w:tcPr>
            <w:tcW w:w="0" w:type="auto"/>
            <w:shd w:val="clear" w:color="auto" w:fill="auto"/>
            <w:noWrap/>
            <w:vAlign w:val="center"/>
          </w:tcPr>
          <w:p w14:paraId="186A8025" w14:textId="77777777" w:rsidR="008E1188" w:rsidRDefault="008E1188">
            <w:pPr>
              <w:pStyle w:val="BodyText"/>
            </w:pPr>
          </w:p>
        </w:tc>
      </w:tr>
      <w:tr w:rsidR="008E1188" w14:paraId="186A8031" w14:textId="77777777">
        <w:trPr>
          <w:trHeight w:val="276"/>
        </w:trPr>
        <w:tc>
          <w:tcPr>
            <w:tcW w:w="1736" w:type="dxa"/>
            <w:shd w:val="clear" w:color="auto" w:fill="auto"/>
            <w:noWrap/>
            <w:vAlign w:val="center"/>
          </w:tcPr>
          <w:p w14:paraId="186A8027"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dredging</w:t>
            </w:r>
          </w:p>
        </w:tc>
        <w:tc>
          <w:tcPr>
            <w:tcW w:w="935" w:type="dxa"/>
            <w:shd w:val="clear" w:color="auto" w:fill="auto"/>
            <w:noWrap/>
            <w:vAlign w:val="center"/>
          </w:tcPr>
          <w:p w14:paraId="186A8028" w14:textId="77777777" w:rsidR="008E1188" w:rsidRDefault="005A4C20">
            <w:pPr>
              <w:pStyle w:val="BodyText"/>
            </w:pPr>
            <w:r>
              <w:rPr>
                <w:rFonts w:hint="eastAsia"/>
              </w:rPr>
              <w:t>0.1</w:t>
            </w:r>
          </w:p>
        </w:tc>
        <w:tc>
          <w:tcPr>
            <w:tcW w:w="0" w:type="auto"/>
            <w:shd w:val="clear" w:color="auto" w:fill="auto"/>
            <w:noWrap/>
            <w:vAlign w:val="center"/>
          </w:tcPr>
          <w:p w14:paraId="186A8029" w14:textId="77777777" w:rsidR="008E1188" w:rsidRDefault="005A4C20">
            <w:pPr>
              <w:pStyle w:val="BodyText"/>
            </w:pPr>
            <w:r>
              <w:rPr>
                <w:rFonts w:hint="eastAsia"/>
              </w:rPr>
              <w:t>0.1</w:t>
            </w:r>
          </w:p>
        </w:tc>
        <w:tc>
          <w:tcPr>
            <w:tcW w:w="0" w:type="auto"/>
            <w:shd w:val="clear" w:color="auto" w:fill="auto"/>
            <w:noWrap/>
            <w:vAlign w:val="center"/>
          </w:tcPr>
          <w:p w14:paraId="186A802A" w14:textId="77777777" w:rsidR="008E1188" w:rsidRDefault="005A4C20">
            <w:pPr>
              <w:pStyle w:val="BodyText"/>
            </w:pPr>
            <w:r>
              <w:rPr>
                <w:rFonts w:hint="eastAsia"/>
              </w:rPr>
              <w:t>0.25</w:t>
            </w:r>
          </w:p>
        </w:tc>
        <w:tc>
          <w:tcPr>
            <w:tcW w:w="0" w:type="auto"/>
            <w:shd w:val="clear" w:color="auto" w:fill="auto"/>
            <w:noWrap/>
            <w:vAlign w:val="center"/>
          </w:tcPr>
          <w:p w14:paraId="186A802B" w14:textId="77777777" w:rsidR="008E1188" w:rsidRDefault="005A4C20">
            <w:pPr>
              <w:pStyle w:val="BodyText"/>
            </w:pPr>
            <w:r>
              <w:rPr>
                <w:rFonts w:hint="eastAsia"/>
              </w:rPr>
              <w:t>10</w:t>
            </w:r>
          </w:p>
        </w:tc>
        <w:tc>
          <w:tcPr>
            <w:tcW w:w="0" w:type="auto"/>
            <w:shd w:val="clear" w:color="auto" w:fill="auto"/>
            <w:noWrap/>
            <w:vAlign w:val="center"/>
          </w:tcPr>
          <w:p w14:paraId="186A802C" w14:textId="77777777" w:rsidR="008E1188" w:rsidRDefault="005A4C20">
            <w:pPr>
              <w:pStyle w:val="BodyText"/>
            </w:pPr>
            <w:r>
              <w:rPr>
                <w:rFonts w:hint="eastAsia"/>
              </w:rPr>
              <w:t>10^-5</w:t>
            </w:r>
          </w:p>
        </w:tc>
        <w:tc>
          <w:tcPr>
            <w:tcW w:w="0" w:type="auto"/>
            <w:shd w:val="clear" w:color="auto" w:fill="auto"/>
            <w:noWrap/>
            <w:vAlign w:val="center"/>
          </w:tcPr>
          <w:p w14:paraId="186A802D" w14:textId="77777777" w:rsidR="008E1188" w:rsidRDefault="005A4C20">
            <w:pPr>
              <w:pStyle w:val="BodyText"/>
            </w:pPr>
            <w:r>
              <w:rPr>
                <w:rFonts w:hint="eastAsia"/>
              </w:rPr>
              <w:t>99.8</w:t>
            </w:r>
          </w:p>
        </w:tc>
        <w:tc>
          <w:tcPr>
            <w:tcW w:w="0" w:type="auto"/>
            <w:shd w:val="clear" w:color="auto" w:fill="auto"/>
            <w:noWrap/>
            <w:vAlign w:val="center"/>
          </w:tcPr>
          <w:p w14:paraId="186A802E" w14:textId="77777777" w:rsidR="008E1188" w:rsidRDefault="005A4C20">
            <w:pPr>
              <w:pStyle w:val="BodyText"/>
            </w:pPr>
            <w:r>
              <w:rPr>
                <w:rFonts w:hint="eastAsia"/>
              </w:rPr>
              <w:t>N/A</w:t>
            </w:r>
          </w:p>
        </w:tc>
        <w:tc>
          <w:tcPr>
            <w:tcW w:w="0" w:type="auto"/>
            <w:shd w:val="clear" w:color="auto" w:fill="auto"/>
            <w:noWrap/>
            <w:vAlign w:val="center"/>
          </w:tcPr>
          <w:p w14:paraId="186A802F" w14:textId="77777777" w:rsidR="008E1188" w:rsidRDefault="005A4C20">
            <w:pPr>
              <w:pStyle w:val="BodyText"/>
            </w:pPr>
            <w:r>
              <w:rPr>
                <w:rFonts w:hint="eastAsia"/>
              </w:rPr>
              <w:t>Local</w:t>
            </w:r>
          </w:p>
        </w:tc>
        <w:tc>
          <w:tcPr>
            <w:tcW w:w="0" w:type="auto"/>
            <w:shd w:val="clear" w:color="auto" w:fill="auto"/>
            <w:noWrap/>
            <w:vAlign w:val="center"/>
          </w:tcPr>
          <w:p w14:paraId="186A8030" w14:textId="77777777" w:rsidR="008E1188" w:rsidRDefault="005A4C20">
            <w:pPr>
              <w:pStyle w:val="BodyText"/>
            </w:pPr>
            <w:r>
              <w:rPr>
                <w:rFonts w:hint="eastAsia"/>
              </w:rPr>
              <w:t>1</w:t>
            </w:r>
          </w:p>
        </w:tc>
      </w:tr>
      <w:tr w:rsidR="008E1188" w14:paraId="186A803C" w14:textId="77777777">
        <w:trPr>
          <w:trHeight w:val="276"/>
        </w:trPr>
        <w:tc>
          <w:tcPr>
            <w:tcW w:w="1736" w:type="dxa"/>
            <w:shd w:val="clear" w:color="auto" w:fill="auto"/>
            <w:noWrap/>
            <w:vAlign w:val="center"/>
          </w:tcPr>
          <w:p w14:paraId="186A8032"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 xml:space="preserve">cable and </w:t>
            </w:r>
            <w:r>
              <w:rPr>
                <w:rFonts w:eastAsia="DengXian" w:cstheme="minorHAnsi"/>
                <w:color w:val="000000"/>
                <w:szCs w:val="18"/>
                <w:lang w:val="en-US" w:eastAsia="zh-CN" w:bidi="ar"/>
              </w:rPr>
              <w:t>pipeline laying</w:t>
            </w:r>
          </w:p>
        </w:tc>
        <w:tc>
          <w:tcPr>
            <w:tcW w:w="935" w:type="dxa"/>
            <w:shd w:val="clear" w:color="auto" w:fill="auto"/>
            <w:noWrap/>
            <w:vAlign w:val="center"/>
          </w:tcPr>
          <w:p w14:paraId="186A8033" w14:textId="77777777" w:rsidR="008E1188" w:rsidRDefault="005A4C20">
            <w:pPr>
              <w:pStyle w:val="BodyText"/>
            </w:pPr>
            <w:r>
              <w:rPr>
                <w:rFonts w:hint="eastAsia"/>
              </w:rPr>
              <w:t>1</w:t>
            </w:r>
          </w:p>
        </w:tc>
        <w:tc>
          <w:tcPr>
            <w:tcW w:w="0" w:type="auto"/>
            <w:shd w:val="clear" w:color="auto" w:fill="auto"/>
            <w:noWrap/>
            <w:vAlign w:val="center"/>
          </w:tcPr>
          <w:p w14:paraId="186A8034" w14:textId="77777777" w:rsidR="008E1188" w:rsidRDefault="005A4C20">
            <w:pPr>
              <w:pStyle w:val="BodyText"/>
            </w:pPr>
            <w:r>
              <w:rPr>
                <w:rFonts w:hint="eastAsia"/>
              </w:rPr>
              <w:t>N/A</w:t>
            </w:r>
          </w:p>
        </w:tc>
        <w:tc>
          <w:tcPr>
            <w:tcW w:w="0" w:type="auto"/>
            <w:shd w:val="clear" w:color="auto" w:fill="auto"/>
            <w:noWrap/>
            <w:vAlign w:val="center"/>
          </w:tcPr>
          <w:p w14:paraId="186A8035" w14:textId="77777777" w:rsidR="008E1188" w:rsidRDefault="005A4C20">
            <w:pPr>
              <w:pStyle w:val="BodyText"/>
            </w:pPr>
            <w:r>
              <w:rPr>
                <w:rFonts w:hint="eastAsia"/>
              </w:rPr>
              <w:t>2.5</w:t>
            </w:r>
          </w:p>
        </w:tc>
        <w:tc>
          <w:tcPr>
            <w:tcW w:w="0" w:type="auto"/>
            <w:shd w:val="clear" w:color="auto" w:fill="auto"/>
            <w:noWrap/>
            <w:vAlign w:val="center"/>
          </w:tcPr>
          <w:p w14:paraId="186A8036" w14:textId="77777777" w:rsidR="008E1188" w:rsidRDefault="005A4C20">
            <w:pPr>
              <w:pStyle w:val="BodyText"/>
            </w:pPr>
            <w:r>
              <w:rPr>
                <w:rFonts w:hint="eastAsia"/>
              </w:rPr>
              <w:t>10</w:t>
            </w:r>
          </w:p>
        </w:tc>
        <w:tc>
          <w:tcPr>
            <w:tcW w:w="0" w:type="auto"/>
            <w:shd w:val="clear" w:color="auto" w:fill="auto"/>
            <w:noWrap/>
            <w:vAlign w:val="center"/>
          </w:tcPr>
          <w:p w14:paraId="186A8037" w14:textId="77777777" w:rsidR="008E1188" w:rsidRDefault="005A4C20">
            <w:pPr>
              <w:pStyle w:val="BodyText"/>
            </w:pPr>
            <w:r>
              <w:rPr>
                <w:rFonts w:hint="eastAsia"/>
              </w:rPr>
              <w:t>10^-5</w:t>
            </w:r>
          </w:p>
        </w:tc>
        <w:tc>
          <w:tcPr>
            <w:tcW w:w="0" w:type="auto"/>
            <w:shd w:val="clear" w:color="auto" w:fill="auto"/>
            <w:noWrap/>
            <w:vAlign w:val="center"/>
          </w:tcPr>
          <w:p w14:paraId="186A8038" w14:textId="77777777" w:rsidR="008E1188" w:rsidRDefault="005A4C20">
            <w:pPr>
              <w:pStyle w:val="BodyText"/>
            </w:pPr>
            <w:r>
              <w:rPr>
                <w:rFonts w:hint="eastAsia"/>
              </w:rPr>
              <w:t>99.8</w:t>
            </w:r>
          </w:p>
        </w:tc>
        <w:tc>
          <w:tcPr>
            <w:tcW w:w="0" w:type="auto"/>
            <w:shd w:val="clear" w:color="auto" w:fill="auto"/>
            <w:noWrap/>
            <w:vAlign w:val="center"/>
          </w:tcPr>
          <w:p w14:paraId="186A8039" w14:textId="77777777" w:rsidR="008E1188" w:rsidRDefault="005A4C20">
            <w:pPr>
              <w:pStyle w:val="BodyText"/>
            </w:pPr>
            <w:r>
              <w:rPr>
                <w:rFonts w:hint="eastAsia"/>
              </w:rPr>
              <w:t>N/A</w:t>
            </w:r>
          </w:p>
        </w:tc>
        <w:tc>
          <w:tcPr>
            <w:tcW w:w="0" w:type="auto"/>
            <w:shd w:val="clear" w:color="auto" w:fill="auto"/>
            <w:noWrap/>
            <w:vAlign w:val="center"/>
          </w:tcPr>
          <w:p w14:paraId="186A803A" w14:textId="77777777" w:rsidR="008E1188" w:rsidRDefault="005A4C20">
            <w:pPr>
              <w:pStyle w:val="BodyText"/>
            </w:pPr>
            <w:r>
              <w:rPr>
                <w:rFonts w:hint="eastAsia"/>
              </w:rPr>
              <w:t>Regional</w:t>
            </w:r>
          </w:p>
        </w:tc>
        <w:tc>
          <w:tcPr>
            <w:tcW w:w="0" w:type="auto"/>
            <w:shd w:val="clear" w:color="auto" w:fill="auto"/>
            <w:noWrap/>
            <w:vAlign w:val="center"/>
          </w:tcPr>
          <w:p w14:paraId="186A803B" w14:textId="77777777" w:rsidR="008E1188" w:rsidRDefault="005A4C20">
            <w:pPr>
              <w:pStyle w:val="BodyText"/>
            </w:pPr>
            <w:r>
              <w:rPr>
                <w:rFonts w:hint="eastAsia"/>
              </w:rPr>
              <w:t>1</w:t>
            </w:r>
          </w:p>
        </w:tc>
      </w:tr>
      <w:tr w:rsidR="008E1188" w14:paraId="186A8047" w14:textId="77777777">
        <w:trPr>
          <w:trHeight w:val="276"/>
        </w:trPr>
        <w:tc>
          <w:tcPr>
            <w:tcW w:w="1736" w:type="dxa"/>
            <w:shd w:val="clear" w:color="auto" w:fill="auto"/>
            <w:noWrap/>
            <w:vAlign w:val="center"/>
          </w:tcPr>
          <w:p w14:paraId="186A803D"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construction works</w:t>
            </w:r>
          </w:p>
        </w:tc>
        <w:tc>
          <w:tcPr>
            <w:tcW w:w="935" w:type="dxa"/>
            <w:shd w:val="clear" w:color="auto" w:fill="auto"/>
            <w:noWrap/>
            <w:vAlign w:val="center"/>
          </w:tcPr>
          <w:p w14:paraId="186A803E" w14:textId="77777777" w:rsidR="008E1188" w:rsidRDefault="005A4C20">
            <w:pPr>
              <w:pStyle w:val="BodyText"/>
            </w:pPr>
            <w:r>
              <w:rPr>
                <w:rFonts w:hint="eastAsia"/>
              </w:rPr>
              <w:t>0.1</w:t>
            </w:r>
          </w:p>
        </w:tc>
        <w:tc>
          <w:tcPr>
            <w:tcW w:w="0" w:type="auto"/>
            <w:shd w:val="clear" w:color="auto" w:fill="auto"/>
            <w:noWrap/>
            <w:vAlign w:val="center"/>
          </w:tcPr>
          <w:p w14:paraId="186A803F" w14:textId="77777777" w:rsidR="008E1188" w:rsidRDefault="005A4C20">
            <w:pPr>
              <w:pStyle w:val="BodyText"/>
            </w:pPr>
            <w:r>
              <w:rPr>
                <w:rFonts w:hint="eastAsia"/>
              </w:rPr>
              <w:t>0.1</w:t>
            </w:r>
          </w:p>
        </w:tc>
        <w:tc>
          <w:tcPr>
            <w:tcW w:w="0" w:type="auto"/>
            <w:shd w:val="clear" w:color="auto" w:fill="auto"/>
            <w:noWrap/>
            <w:vAlign w:val="center"/>
          </w:tcPr>
          <w:p w14:paraId="186A8040" w14:textId="77777777" w:rsidR="008E1188" w:rsidRDefault="005A4C20">
            <w:pPr>
              <w:pStyle w:val="BodyText"/>
            </w:pPr>
            <w:r>
              <w:rPr>
                <w:rFonts w:hint="eastAsia"/>
              </w:rPr>
              <w:t>0.25</w:t>
            </w:r>
          </w:p>
        </w:tc>
        <w:tc>
          <w:tcPr>
            <w:tcW w:w="0" w:type="auto"/>
            <w:shd w:val="clear" w:color="auto" w:fill="auto"/>
            <w:noWrap/>
            <w:vAlign w:val="center"/>
          </w:tcPr>
          <w:p w14:paraId="186A8041" w14:textId="77777777" w:rsidR="008E1188" w:rsidRDefault="005A4C20">
            <w:pPr>
              <w:pStyle w:val="BodyText"/>
            </w:pPr>
            <w:r>
              <w:rPr>
                <w:rFonts w:hint="eastAsia"/>
              </w:rPr>
              <w:t>10</w:t>
            </w:r>
          </w:p>
        </w:tc>
        <w:tc>
          <w:tcPr>
            <w:tcW w:w="0" w:type="auto"/>
            <w:shd w:val="clear" w:color="auto" w:fill="auto"/>
            <w:noWrap/>
            <w:vAlign w:val="center"/>
          </w:tcPr>
          <w:p w14:paraId="186A8042" w14:textId="77777777" w:rsidR="008E1188" w:rsidRDefault="005A4C20">
            <w:pPr>
              <w:pStyle w:val="BodyText"/>
            </w:pPr>
            <w:r>
              <w:rPr>
                <w:rFonts w:hint="eastAsia"/>
              </w:rPr>
              <w:t>10^-5</w:t>
            </w:r>
          </w:p>
        </w:tc>
        <w:tc>
          <w:tcPr>
            <w:tcW w:w="0" w:type="auto"/>
            <w:shd w:val="clear" w:color="auto" w:fill="auto"/>
            <w:noWrap/>
            <w:vAlign w:val="center"/>
          </w:tcPr>
          <w:p w14:paraId="186A8043" w14:textId="77777777" w:rsidR="008E1188" w:rsidRDefault="005A4C20">
            <w:pPr>
              <w:pStyle w:val="BodyText"/>
            </w:pPr>
            <w:r>
              <w:rPr>
                <w:rFonts w:hint="eastAsia"/>
              </w:rPr>
              <w:t>99.8</w:t>
            </w:r>
          </w:p>
        </w:tc>
        <w:tc>
          <w:tcPr>
            <w:tcW w:w="0" w:type="auto"/>
            <w:shd w:val="clear" w:color="auto" w:fill="auto"/>
            <w:noWrap/>
            <w:vAlign w:val="center"/>
          </w:tcPr>
          <w:p w14:paraId="186A8044" w14:textId="77777777" w:rsidR="008E1188" w:rsidRDefault="005A4C20">
            <w:pPr>
              <w:pStyle w:val="BodyText"/>
            </w:pPr>
            <w:r>
              <w:rPr>
                <w:rFonts w:hint="eastAsia"/>
              </w:rPr>
              <w:t>N/A</w:t>
            </w:r>
          </w:p>
        </w:tc>
        <w:tc>
          <w:tcPr>
            <w:tcW w:w="0" w:type="auto"/>
            <w:shd w:val="clear" w:color="auto" w:fill="auto"/>
            <w:noWrap/>
            <w:vAlign w:val="center"/>
          </w:tcPr>
          <w:p w14:paraId="186A8045" w14:textId="77777777" w:rsidR="008E1188" w:rsidRDefault="005A4C20">
            <w:pPr>
              <w:pStyle w:val="BodyText"/>
            </w:pPr>
            <w:r>
              <w:rPr>
                <w:rFonts w:hint="eastAsia"/>
              </w:rPr>
              <w:t>Local</w:t>
            </w:r>
          </w:p>
        </w:tc>
        <w:tc>
          <w:tcPr>
            <w:tcW w:w="0" w:type="auto"/>
            <w:shd w:val="clear" w:color="auto" w:fill="auto"/>
            <w:noWrap/>
            <w:vAlign w:val="center"/>
          </w:tcPr>
          <w:p w14:paraId="186A8046" w14:textId="77777777" w:rsidR="008E1188" w:rsidRDefault="005A4C20">
            <w:pPr>
              <w:pStyle w:val="BodyText"/>
            </w:pPr>
            <w:r>
              <w:rPr>
                <w:rFonts w:hint="eastAsia"/>
              </w:rPr>
              <w:t>1</w:t>
            </w:r>
          </w:p>
        </w:tc>
      </w:tr>
      <w:tr w:rsidR="008E1188" w14:paraId="186A8052" w14:textId="77777777">
        <w:trPr>
          <w:trHeight w:val="276"/>
        </w:trPr>
        <w:tc>
          <w:tcPr>
            <w:tcW w:w="1736" w:type="dxa"/>
            <w:shd w:val="clear" w:color="auto" w:fill="auto"/>
            <w:noWrap/>
            <w:vAlign w:val="center"/>
          </w:tcPr>
          <w:p w14:paraId="186A8048"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Aids to navigation management</w:t>
            </w:r>
          </w:p>
        </w:tc>
        <w:tc>
          <w:tcPr>
            <w:tcW w:w="935" w:type="dxa"/>
            <w:shd w:val="clear" w:color="auto" w:fill="auto"/>
            <w:noWrap/>
            <w:vAlign w:val="center"/>
          </w:tcPr>
          <w:p w14:paraId="186A8049" w14:textId="77777777" w:rsidR="008E1188" w:rsidRDefault="005A4C20">
            <w:pPr>
              <w:pStyle w:val="BodyText"/>
            </w:pPr>
            <w:r>
              <w:rPr>
                <w:rFonts w:hint="eastAsia"/>
              </w:rPr>
              <w:t>1</w:t>
            </w:r>
          </w:p>
        </w:tc>
        <w:tc>
          <w:tcPr>
            <w:tcW w:w="0" w:type="auto"/>
            <w:shd w:val="clear" w:color="auto" w:fill="auto"/>
            <w:noWrap/>
            <w:vAlign w:val="center"/>
          </w:tcPr>
          <w:p w14:paraId="186A804A" w14:textId="77777777" w:rsidR="008E1188" w:rsidRDefault="005A4C20">
            <w:pPr>
              <w:pStyle w:val="BodyText"/>
            </w:pPr>
            <w:r>
              <w:rPr>
                <w:rFonts w:hint="eastAsia"/>
              </w:rPr>
              <w:t>N/A</w:t>
            </w:r>
          </w:p>
        </w:tc>
        <w:tc>
          <w:tcPr>
            <w:tcW w:w="0" w:type="auto"/>
            <w:shd w:val="clear" w:color="auto" w:fill="auto"/>
            <w:noWrap/>
            <w:vAlign w:val="center"/>
          </w:tcPr>
          <w:p w14:paraId="186A804B" w14:textId="77777777" w:rsidR="008E1188" w:rsidRDefault="005A4C20">
            <w:pPr>
              <w:pStyle w:val="BodyText"/>
            </w:pPr>
            <w:r>
              <w:rPr>
                <w:rFonts w:hint="eastAsia"/>
              </w:rPr>
              <w:t>2.5</w:t>
            </w:r>
          </w:p>
        </w:tc>
        <w:tc>
          <w:tcPr>
            <w:tcW w:w="0" w:type="auto"/>
            <w:shd w:val="clear" w:color="auto" w:fill="auto"/>
            <w:noWrap/>
            <w:vAlign w:val="center"/>
          </w:tcPr>
          <w:p w14:paraId="186A804C" w14:textId="77777777" w:rsidR="008E1188" w:rsidRDefault="005A4C20">
            <w:pPr>
              <w:pStyle w:val="BodyText"/>
            </w:pPr>
            <w:r>
              <w:rPr>
                <w:rFonts w:hint="eastAsia"/>
              </w:rPr>
              <w:t>10</w:t>
            </w:r>
          </w:p>
        </w:tc>
        <w:tc>
          <w:tcPr>
            <w:tcW w:w="0" w:type="auto"/>
            <w:shd w:val="clear" w:color="auto" w:fill="auto"/>
            <w:noWrap/>
            <w:vAlign w:val="center"/>
          </w:tcPr>
          <w:p w14:paraId="186A804D" w14:textId="77777777" w:rsidR="008E1188" w:rsidRDefault="005A4C20">
            <w:pPr>
              <w:pStyle w:val="BodyText"/>
            </w:pPr>
            <w:r>
              <w:rPr>
                <w:rFonts w:hint="eastAsia"/>
              </w:rPr>
              <w:t>10^-5</w:t>
            </w:r>
          </w:p>
        </w:tc>
        <w:tc>
          <w:tcPr>
            <w:tcW w:w="0" w:type="auto"/>
            <w:shd w:val="clear" w:color="auto" w:fill="auto"/>
            <w:noWrap/>
            <w:vAlign w:val="center"/>
          </w:tcPr>
          <w:p w14:paraId="186A804E" w14:textId="77777777" w:rsidR="008E1188" w:rsidRDefault="005A4C20">
            <w:pPr>
              <w:pStyle w:val="BodyText"/>
            </w:pPr>
            <w:r>
              <w:rPr>
                <w:rFonts w:hint="eastAsia"/>
              </w:rPr>
              <w:t>99.8</w:t>
            </w:r>
          </w:p>
        </w:tc>
        <w:tc>
          <w:tcPr>
            <w:tcW w:w="0" w:type="auto"/>
            <w:shd w:val="clear" w:color="auto" w:fill="auto"/>
            <w:noWrap/>
            <w:vAlign w:val="center"/>
          </w:tcPr>
          <w:p w14:paraId="186A804F" w14:textId="77777777" w:rsidR="008E1188" w:rsidRDefault="005A4C20">
            <w:pPr>
              <w:pStyle w:val="BodyText"/>
            </w:pPr>
            <w:r>
              <w:rPr>
                <w:rFonts w:hint="eastAsia"/>
              </w:rPr>
              <w:t>N/A</w:t>
            </w:r>
          </w:p>
        </w:tc>
        <w:tc>
          <w:tcPr>
            <w:tcW w:w="0" w:type="auto"/>
            <w:shd w:val="clear" w:color="auto" w:fill="auto"/>
            <w:noWrap/>
            <w:vAlign w:val="center"/>
          </w:tcPr>
          <w:p w14:paraId="186A8050" w14:textId="77777777" w:rsidR="008E1188" w:rsidRDefault="005A4C20">
            <w:pPr>
              <w:pStyle w:val="BodyText"/>
            </w:pPr>
            <w:r>
              <w:rPr>
                <w:rFonts w:hint="eastAsia"/>
              </w:rPr>
              <w:t>Regional</w:t>
            </w:r>
          </w:p>
        </w:tc>
        <w:tc>
          <w:tcPr>
            <w:tcW w:w="0" w:type="auto"/>
            <w:shd w:val="clear" w:color="auto" w:fill="auto"/>
            <w:noWrap/>
            <w:vAlign w:val="center"/>
          </w:tcPr>
          <w:p w14:paraId="186A8051" w14:textId="77777777" w:rsidR="008E1188" w:rsidRDefault="005A4C20">
            <w:pPr>
              <w:pStyle w:val="BodyText"/>
            </w:pPr>
            <w:r>
              <w:rPr>
                <w:rFonts w:hint="eastAsia"/>
              </w:rPr>
              <w:t>1</w:t>
            </w:r>
          </w:p>
        </w:tc>
      </w:tr>
      <w:tr w:rsidR="008E1188" w14:paraId="186A805C" w14:textId="77777777">
        <w:trPr>
          <w:trHeight w:val="276"/>
        </w:trPr>
        <w:tc>
          <w:tcPr>
            <w:tcW w:w="1736" w:type="dxa"/>
            <w:shd w:val="clear" w:color="auto" w:fill="auto"/>
            <w:noWrap/>
            <w:vAlign w:val="center"/>
          </w:tcPr>
          <w:p w14:paraId="186A8053"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Port operations</w:t>
            </w:r>
          </w:p>
        </w:tc>
        <w:tc>
          <w:tcPr>
            <w:tcW w:w="1740" w:type="dxa"/>
            <w:gridSpan w:val="2"/>
            <w:shd w:val="clear" w:color="auto" w:fill="auto"/>
            <w:noWrap/>
            <w:vAlign w:val="center"/>
          </w:tcPr>
          <w:p w14:paraId="186A8054" w14:textId="77777777" w:rsidR="008E1188" w:rsidRDefault="005A4C20">
            <w:pPr>
              <w:pStyle w:val="BodyText"/>
            </w:pPr>
            <w:r>
              <w:rPr>
                <w:rFonts w:hint="eastAsia"/>
              </w:rPr>
              <w:t>Absolute accuracy</w:t>
            </w:r>
          </w:p>
        </w:tc>
        <w:tc>
          <w:tcPr>
            <w:tcW w:w="0" w:type="auto"/>
            <w:shd w:val="clear" w:color="auto" w:fill="auto"/>
            <w:noWrap/>
            <w:vAlign w:val="center"/>
          </w:tcPr>
          <w:p w14:paraId="186A8055" w14:textId="77777777" w:rsidR="008E1188" w:rsidRDefault="008E1188">
            <w:pPr>
              <w:pStyle w:val="BodyText"/>
            </w:pPr>
          </w:p>
        </w:tc>
        <w:tc>
          <w:tcPr>
            <w:tcW w:w="0" w:type="auto"/>
            <w:shd w:val="clear" w:color="auto" w:fill="auto"/>
            <w:noWrap/>
            <w:vAlign w:val="center"/>
          </w:tcPr>
          <w:p w14:paraId="186A8056" w14:textId="77777777" w:rsidR="008E1188" w:rsidRDefault="008E1188">
            <w:pPr>
              <w:pStyle w:val="BodyText"/>
            </w:pPr>
          </w:p>
        </w:tc>
        <w:tc>
          <w:tcPr>
            <w:tcW w:w="0" w:type="auto"/>
            <w:shd w:val="clear" w:color="auto" w:fill="auto"/>
            <w:noWrap/>
            <w:vAlign w:val="center"/>
          </w:tcPr>
          <w:p w14:paraId="186A8057" w14:textId="77777777" w:rsidR="008E1188" w:rsidRDefault="008E1188">
            <w:pPr>
              <w:pStyle w:val="BodyText"/>
            </w:pPr>
          </w:p>
        </w:tc>
        <w:tc>
          <w:tcPr>
            <w:tcW w:w="0" w:type="auto"/>
            <w:shd w:val="clear" w:color="auto" w:fill="auto"/>
            <w:noWrap/>
            <w:vAlign w:val="center"/>
          </w:tcPr>
          <w:p w14:paraId="186A8058" w14:textId="77777777" w:rsidR="008E1188" w:rsidRDefault="008E1188">
            <w:pPr>
              <w:pStyle w:val="BodyText"/>
            </w:pPr>
          </w:p>
        </w:tc>
        <w:tc>
          <w:tcPr>
            <w:tcW w:w="0" w:type="auto"/>
            <w:shd w:val="clear" w:color="auto" w:fill="auto"/>
            <w:noWrap/>
            <w:vAlign w:val="center"/>
          </w:tcPr>
          <w:p w14:paraId="186A8059" w14:textId="77777777" w:rsidR="008E1188" w:rsidRDefault="008E1188">
            <w:pPr>
              <w:pStyle w:val="BodyText"/>
            </w:pPr>
          </w:p>
        </w:tc>
        <w:tc>
          <w:tcPr>
            <w:tcW w:w="0" w:type="auto"/>
            <w:shd w:val="clear" w:color="auto" w:fill="auto"/>
            <w:noWrap/>
            <w:vAlign w:val="center"/>
          </w:tcPr>
          <w:p w14:paraId="186A805A" w14:textId="77777777" w:rsidR="008E1188" w:rsidRDefault="008E1188">
            <w:pPr>
              <w:pStyle w:val="BodyText"/>
            </w:pPr>
          </w:p>
        </w:tc>
        <w:tc>
          <w:tcPr>
            <w:tcW w:w="0" w:type="auto"/>
            <w:shd w:val="clear" w:color="auto" w:fill="auto"/>
            <w:noWrap/>
            <w:vAlign w:val="center"/>
          </w:tcPr>
          <w:p w14:paraId="186A805B" w14:textId="77777777" w:rsidR="008E1188" w:rsidRDefault="008E1188">
            <w:pPr>
              <w:pStyle w:val="BodyText"/>
            </w:pPr>
          </w:p>
        </w:tc>
      </w:tr>
      <w:tr w:rsidR="008E1188" w14:paraId="186A8067" w14:textId="77777777">
        <w:trPr>
          <w:trHeight w:val="276"/>
        </w:trPr>
        <w:tc>
          <w:tcPr>
            <w:tcW w:w="1736" w:type="dxa"/>
            <w:shd w:val="clear" w:color="auto" w:fill="auto"/>
            <w:noWrap/>
            <w:vAlign w:val="center"/>
          </w:tcPr>
          <w:p w14:paraId="186A805D"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local VTS</w:t>
            </w:r>
          </w:p>
        </w:tc>
        <w:tc>
          <w:tcPr>
            <w:tcW w:w="935" w:type="dxa"/>
            <w:shd w:val="clear" w:color="auto" w:fill="auto"/>
            <w:noWrap/>
            <w:vAlign w:val="center"/>
          </w:tcPr>
          <w:p w14:paraId="186A805E" w14:textId="77777777" w:rsidR="008E1188" w:rsidRDefault="005A4C20">
            <w:pPr>
              <w:pStyle w:val="BodyText"/>
            </w:pPr>
            <w:r>
              <w:rPr>
                <w:rFonts w:hint="eastAsia"/>
              </w:rPr>
              <w:t>1</w:t>
            </w:r>
          </w:p>
        </w:tc>
        <w:tc>
          <w:tcPr>
            <w:tcW w:w="0" w:type="auto"/>
            <w:shd w:val="clear" w:color="auto" w:fill="auto"/>
            <w:noWrap/>
            <w:vAlign w:val="center"/>
          </w:tcPr>
          <w:p w14:paraId="186A805F" w14:textId="77777777" w:rsidR="008E1188" w:rsidRDefault="005A4C20">
            <w:pPr>
              <w:pStyle w:val="BodyText"/>
            </w:pPr>
            <w:r>
              <w:rPr>
                <w:rFonts w:hint="eastAsia"/>
              </w:rPr>
              <w:t>N/A</w:t>
            </w:r>
          </w:p>
        </w:tc>
        <w:tc>
          <w:tcPr>
            <w:tcW w:w="0" w:type="auto"/>
            <w:shd w:val="clear" w:color="auto" w:fill="auto"/>
            <w:noWrap/>
            <w:vAlign w:val="center"/>
          </w:tcPr>
          <w:p w14:paraId="186A8060" w14:textId="77777777" w:rsidR="008E1188" w:rsidRDefault="005A4C20">
            <w:pPr>
              <w:pStyle w:val="BodyText"/>
            </w:pPr>
            <w:r>
              <w:rPr>
                <w:rFonts w:hint="eastAsia"/>
              </w:rPr>
              <w:t>2.5</w:t>
            </w:r>
          </w:p>
        </w:tc>
        <w:tc>
          <w:tcPr>
            <w:tcW w:w="0" w:type="auto"/>
            <w:shd w:val="clear" w:color="auto" w:fill="auto"/>
            <w:noWrap/>
            <w:vAlign w:val="center"/>
          </w:tcPr>
          <w:p w14:paraId="186A8061" w14:textId="77777777" w:rsidR="008E1188" w:rsidRDefault="005A4C20">
            <w:pPr>
              <w:pStyle w:val="BodyText"/>
            </w:pPr>
            <w:r>
              <w:rPr>
                <w:rFonts w:hint="eastAsia"/>
              </w:rPr>
              <w:t>10</w:t>
            </w:r>
          </w:p>
        </w:tc>
        <w:tc>
          <w:tcPr>
            <w:tcW w:w="0" w:type="auto"/>
            <w:shd w:val="clear" w:color="auto" w:fill="auto"/>
            <w:noWrap/>
            <w:vAlign w:val="center"/>
          </w:tcPr>
          <w:p w14:paraId="186A8062" w14:textId="77777777" w:rsidR="008E1188" w:rsidRDefault="005A4C20">
            <w:pPr>
              <w:pStyle w:val="BodyText"/>
            </w:pPr>
            <w:r>
              <w:rPr>
                <w:rFonts w:hint="eastAsia"/>
              </w:rPr>
              <w:t>10^-5</w:t>
            </w:r>
          </w:p>
        </w:tc>
        <w:tc>
          <w:tcPr>
            <w:tcW w:w="0" w:type="auto"/>
            <w:shd w:val="clear" w:color="auto" w:fill="auto"/>
            <w:noWrap/>
            <w:vAlign w:val="center"/>
          </w:tcPr>
          <w:p w14:paraId="186A8063" w14:textId="77777777" w:rsidR="008E1188" w:rsidRDefault="005A4C20">
            <w:pPr>
              <w:pStyle w:val="BodyText"/>
            </w:pPr>
            <w:r>
              <w:rPr>
                <w:rFonts w:hint="eastAsia"/>
              </w:rPr>
              <w:t>99.8</w:t>
            </w:r>
          </w:p>
        </w:tc>
        <w:tc>
          <w:tcPr>
            <w:tcW w:w="0" w:type="auto"/>
            <w:shd w:val="clear" w:color="auto" w:fill="auto"/>
            <w:noWrap/>
            <w:vAlign w:val="center"/>
          </w:tcPr>
          <w:p w14:paraId="186A8064" w14:textId="77777777" w:rsidR="008E1188" w:rsidRDefault="005A4C20">
            <w:pPr>
              <w:pStyle w:val="BodyText"/>
            </w:pPr>
            <w:r>
              <w:rPr>
                <w:rFonts w:hint="eastAsia"/>
              </w:rPr>
              <w:t>N/A</w:t>
            </w:r>
          </w:p>
        </w:tc>
        <w:tc>
          <w:tcPr>
            <w:tcW w:w="0" w:type="auto"/>
            <w:shd w:val="clear" w:color="auto" w:fill="auto"/>
            <w:noWrap/>
            <w:vAlign w:val="center"/>
          </w:tcPr>
          <w:p w14:paraId="186A8065" w14:textId="77777777" w:rsidR="008E1188" w:rsidRDefault="005A4C20">
            <w:pPr>
              <w:pStyle w:val="BodyText"/>
            </w:pPr>
            <w:r>
              <w:rPr>
                <w:rFonts w:hint="eastAsia"/>
              </w:rPr>
              <w:t>Local</w:t>
            </w:r>
          </w:p>
        </w:tc>
        <w:tc>
          <w:tcPr>
            <w:tcW w:w="0" w:type="auto"/>
            <w:shd w:val="clear" w:color="auto" w:fill="auto"/>
            <w:noWrap/>
            <w:vAlign w:val="center"/>
          </w:tcPr>
          <w:p w14:paraId="186A8066" w14:textId="77777777" w:rsidR="008E1188" w:rsidRDefault="005A4C20">
            <w:pPr>
              <w:pStyle w:val="BodyText"/>
            </w:pPr>
            <w:r>
              <w:rPr>
                <w:rFonts w:hint="eastAsia"/>
              </w:rPr>
              <w:t>1</w:t>
            </w:r>
          </w:p>
        </w:tc>
      </w:tr>
      <w:tr w:rsidR="008E1188" w14:paraId="186A8072" w14:textId="77777777">
        <w:trPr>
          <w:trHeight w:val="276"/>
        </w:trPr>
        <w:tc>
          <w:tcPr>
            <w:tcW w:w="1736" w:type="dxa"/>
            <w:shd w:val="clear" w:color="auto" w:fill="auto"/>
            <w:noWrap/>
            <w:vAlign w:val="center"/>
          </w:tcPr>
          <w:p w14:paraId="186A8068"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container/cargo management</w:t>
            </w:r>
          </w:p>
        </w:tc>
        <w:tc>
          <w:tcPr>
            <w:tcW w:w="935" w:type="dxa"/>
            <w:shd w:val="clear" w:color="auto" w:fill="auto"/>
            <w:noWrap/>
            <w:vAlign w:val="center"/>
          </w:tcPr>
          <w:p w14:paraId="186A8069" w14:textId="77777777" w:rsidR="008E1188" w:rsidRDefault="005A4C20">
            <w:pPr>
              <w:pStyle w:val="BodyText"/>
            </w:pPr>
            <w:r>
              <w:rPr>
                <w:rFonts w:hint="eastAsia"/>
              </w:rPr>
              <w:t>1</w:t>
            </w:r>
          </w:p>
        </w:tc>
        <w:tc>
          <w:tcPr>
            <w:tcW w:w="0" w:type="auto"/>
            <w:shd w:val="clear" w:color="auto" w:fill="auto"/>
            <w:noWrap/>
            <w:vAlign w:val="center"/>
          </w:tcPr>
          <w:p w14:paraId="186A806A" w14:textId="77777777" w:rsidR="008E1188" w:rsidRDefault="005A4C20">
            <w:pPr>
              <w:pStyle w:val="BodyText"/>
            </w:pPr>
            <w:r>
              <w:rPr>
                <w:rFonts w:hint="eastAsia"/>
              </w:rPr>
              <w:t>1</w:t>
            </w:r>
          </w:p>
        </w:tc>
        <w:tc>
          <w:tcPr>
            <w:tcW w:w="0" w:type="auto"/>
            <w:shd w:val="clear" w:color="auto" w:fill="auto"/>
            <w:noWrap/>
            <w:vAlign w:val="center"/>
          </w:tcPr>
          <w:p w14:paraId="186A806B" w14:textId="77777777" w:rsidR="008E1188" w:rsidRDefault="005A4C20">
            <w:pPr>
              <w:pStyle w:val="BodyText"/>
            </w:pPr>
            <w:r>
              <w:rPr>
                <w:rFonts w:hint="eastAsia"/>
              </w:rPr>
              <w:t>2.5</w:t>
            </w:r>
          </w:p>
        </w:tc>
        <w:tc>
          <w:tcPr>
            <w:tcW w:w="0" w:type="auto"/>
            <w:shd w:val="clear" w:color="auto" w:fill="auto"/>
            <w:noWrap/>
            <w:vAlign w:val="center"/>
          </w:tcPr>
          <w:p w14:paraId="186A806C" w14:textId="77777777" w:rsidR="008E1188" w:rsidRDefault="005A4C20">
            <w:pPr>
              <w:pStyle w:val="BodyText"/>
            </w:pPr>
            <w:r>
              <w:rPr>
                <w:rFonts w:hint="eastAsia"/>
              </w:rPr>
              <w:t>10</w:t>
            </w:r>
          </w:p>
        </w:tc>
        <w:tc>
          <w:tcPr>
            <w:tcW w:w="0" w:type="auto"/>
            <w:shd w:val="clear" w:color="auto" w:fill="auto"/>
            <w:noWrap/>
            <w:vAlign w:val="center"/>
          </w:tcPr>
          <w:p w14:paraId="186A806D" w14:textId="77777777" w:rsidR="008E1188" w:rsidRDefault="005A4C20">
            <w:pPr>
              <w:pStyle w:val="BodyText"/>
            </w:pPr>
            <w:r>
              <w:rPr>
                <w:rFonts w:hint="eastAsia"/>
              </w:rPr>
              <w:t>10^-5</w:t>
            </w:r>
          </w:p>
        </w:tc>
        <w:tc>
          <w:tcPr>
            <w:tcW w:w="0" w:type="auto"/>
            <w:shd w:val="clear" w:color="auto" w:fill="auto"/>
            <w:noWrap/>
            <w:vAlign w:val="center"/>
          </w:tcPr>
          <w:p w14:paraId="186A806E" w14:textId="77777777" w:rsidR="008E1188" w:rsidRDefault="005A4C20">
            <w:pPr>
              <w:pStyle w:val="BodyText"/>
            </w:pPr>
            <w:r>
              <w:rPr>
                <w:rFonts w:hint="eastAsia"/>
              </w:rPr>
              <w:t>99.8</w:t>
            </w:r>
          </w:p>
        </w:tc>
        <w:tc>
          <w:tcPr>
            <w:tcW w:w="0" w:type="auto"/>
            <w:shd w:val="clear" w:color="auto" w:fill="auto"/>
            <w:noWrap/>
            <w:vAlign w:val="center"/>
          </w:tcPr>
          <w:p w14:paraId="186A806F" w14:textId="77777777" w:rsidR="008E1188" w:rsidRDefault="005A4C20">
            <w:pPr>
              <w:pStyle w:val="BodyText"/>
            </w:pPr>
            <w:r>
              <w:rPr>
                <w:rFonts w:hint="eastAsia"/>
              </w:rPr>
              <w:t>N/A</w:t>
            </w:r>
          </w:p>
        </w:tc>
        <w:tc>
          <w:tcPr>
            <w:tcW w:w="0" w:type="auto"/>
            <w:shd w:val="clear" w:color="auto" w:fill="auto"/>
            <w:noWrap/>
            <w:vAlign w:val="center"/>
          </w:tcPr>
          <w:p w14:paraId="186A8070" w14:textId="77777777" w:rsidR="008E1188" w:rsidRDefault="005A4C20">
            <w:pPr>
              <w:pStyle w:val="BodyText"/>
            </w:pPr>
            <w:r>
              <w:rPr>
                <w:rFonts w:hint="eastAsia"/>
              </w:rPr>
              <w:t>Local</w:t>
            </w:r>
          </w:p>
        </w:tc>
        <w:tc>
          <w:tcPr>
            <w:tcW w:w="0" w:type="auto"/>
            <w:shd w:val="clear" w:color="auto" w:fill="auto"/>
            <w:noWrap/>
            <w:vAlign w:val="center"/>
          </w:tcPr>
          <w:p w14:paraId="186A8071" w14:textId="77777777" w:rsidR="008E1188" w:rsidRDefault="005A4C20">
            <w:pPr>
              <w:pStyle w:val="BodyText"/>
            </w:pPr>
            <w:r>
              <w:rPr>
                <w:rFonts w:hint="eastAsia"/>
              </w:rPr>
              <w:t>1</w:t>
            </w:r>
          </w:p>
        </w:tc>
      </w:tr>
      <w:tr w:rsidR="008E1188" w14:paraId="186A807D" w14:textId="77777777">
        <w:trPr>
          <w:trHeight w:val="276"/>
        </w:trPr>
        <w:tc>
          <w:tcPr>
            <w:tcW w:w="1736" w:type="dxa"/>
            <w:shd w:val="clear" w:color="auto" w:fill="auto"/>
            <w:noWrap/>
            <w:vAlign w:val="center"/>
          </w:tcPr>
          <w:p w14:paraId="186A8073"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law enforcement</w:t>
            </w:r>
          </w:p>
        </w:tc>
        <w:tc>
          <w:tcPr>
            <w:tcW w:w="935" w:type="dxa"/>
            <w:shd w:val="clear" w:color="auto" w:fill="auto"/>
            <w:noWrap/>
            <w:vAlign w:val="center"/>
          </w:tcPr>
          <w:p w14:paraId="186A8074" w14:textId="77777777" w:rsidR="008E1188" w:rsidRDefault="005A4C20">
            <w:pPr>
              <w:pStyle w:val="BodyText"/>
            </w:pPr>
            <w:r>
              <w:rPr>
                <w:rFonts w:hint="eastAsia"/>
              </w:rPr>
              <w:t>1</w:t>
            </w:r>
          </w:p>
        </w:tc>
        <w:tc>
          <w:tcPr>
            <w:tcW w:w="0" w:type="auto"/>
            <w:shd w:val="clear" w:color="auto" w:fill="auto"/>
            <w:noWrap/>
            <w:vAlign w:val="center"/>
          </w:tcPr>
          <w:p w14:paraId="186A8075" w14:textId="77777777" w:rsidR="008E1188" w:rsidRDefault="005A4C20">
            <w:pPr>
              <w:pStyle w:val="BodyText"/>
            </w:pPr>
            <w:r>
              <w:rPr>
                <w:rFonts w:hint="eastAsia"/>
              </w:rPr>
              <w:t>1</w:t>
            </w:r>
          </w:p>
        </w:tc>
        <w:tc>
          <w:tcPr>
            <w:tcW w:w="0" w:type="auto"/>
            <w:shd w:val="clear" w:color="auto" w:fill="auto"/>
            <w:noWrap/>
            <w:vAlign w:val="center"/>
          </w:tcPr>
          <w:p w14:paraId="186A8076" w14:textId="77777777" w:rsidR="008E1188" w:rsidRDefault="005A4C20">
            <w:pPr>
              <w:pStyle w:val="BodyText"/>
            </w:pPr>
            <w:r>
              <w:rPr>
                <w:rFonts w:hint="eastAsia"/>
              </w:rPr>
              <w:t>2.5</w:t>
            </w:r>
          </w:p>
        </w:tc>
        <w:tc>
          <w:tcPr>
            <w:tcW w:w="0" w:type="auto"/>
            <w:shd w:val="clear" w:color="auto" w:fill="auto"/>
            <w:noWrap/>
            <w:vAlign w:val="center"/>
          </w:tcPr>
          <w:p w14:paraId="186A8077" w14:textId="77777777" w:rsidR="008E1188" w:rsidRDefault="005A4C20">
            <w:pPr>
              <w:pStyle w:val="BodyText"/>
            </w:pPr>
            <w:r>
              <w:rPr>
                <w:rFonts w:hint="eastAsia"/>
              </w:rPr>
              <w:t>10</w:t>
            </w:r>
          </w:p>
        </w:tc>
        <w:tc>
          <w:tcPr>
            <w:tcW w:w="0" w:type="auto"/>
            <w:shd w:val="clear" w:color="auto" w:fill="auto"/>
            <w:noWrap/>
            <w:vAlign w:val="center"/>
          </w:tcPr>
          <w:p w14:paraId="186A8078" w14:textId="77777777" w:rsidR="008E1188" w:rsidRDefault="005A4C20">
            <w:pPr>
              <w:pStyle w:val="BodyText"/>
            </w:pPr>
            <w:r>
              <w:rPr>
                <w:rFonts w:hint="eastAsia"/>
              </w:rPr>
              <w:t>10^-5</w:t>
            </w:r>
          </w:p>
        </w:tc>
        <w:tc>
          <w:tcPr>
            <w:tcW w:w="0" w:type="auto"/>
            <w:shd w:val="clear" w:color="auto" w:fill="auto"/>
            <w:noWrap/>
            <w:vAlign w:val="center"/>
          </w:tcPr>
          <w:p w14:paraId="186A8079" w14:textId="77777777" w:rsidR="008E1188" w:rsidRDefault="005A4C20">
            <w:pPr>
              <w:pStyle w:val="BodyText"/>
            </w:pPr>
            <w:r>
              <w:rPr>
                <w:rFonts w:hint="eastAsia"/>
              </w:rPr>
              <w:t>99.8</w:t>
            </w:r>
          </w:p>
        </w:tc>
        <w:tc>
          <w:tcPr>
            <w:tcW w:w="0" w:type="auto"/>
            <w:shd w:val="clear" w:color="auto" w:fill="auto"/>
            <w:noWrap/>
            <w:vAlign w:val="center"/>
          </w:tcPr>
          <w:p w14:paraId="186A807A" w14:textId="77777777" w:rsidR="008E1188" w:rsidRDefault="005A4C20">
            <w:pPr>
              <w:pStyle w:val="BodyText"/>
            </w:pPr>
            <w:r>
              <w:rPr>
                <w:rFonts w:hint="eastAsia"/>
              </w:rPr>
              <w:t>N/A</w:t>
            </w:r>
          </w:p>
        </w:tc>
        <w:tc>
          <w:tcPr>
            <w:tcW w:w="0" w:type="auto"/>
            <w:shd w:val="clear" w:color="auto" w:fill="auto"/>
            <w:noWrap/>
            <w:vAlign w:val="center"/>
          </w:tcPr>
          <w:p w14:paraId="186A807B" w14:textId="77777777" w:rsidR="008E1188" w:rsidRDefault="005A4C20">
            <w:pPr>
              <w:pStyle w:val="BodyText"/>
            </w:pPr>
            <w:r>
              <w:rPr>
                <w:rFonts w:hint="eastAsia"/>
              </w:rPr>
              <w:t>Local</w:t>
            </w:r>
          </w:p>
        </w:tc>
        <w:tc>
          <w:tcPr>
            <w:tcW w:w="0" w:type="auto"/>
            <w:shd w:val="clear" w:color="auto" w:fill="auto"/>
            <w:noWrap/>
            <w:vAlign w:val="center"/>
          </w:tcPr>
          <w:p w14:paraId="186A807C" w14:textId="77777777" w:rsidR="008E1188" w:rsidRDefault="005A4C20">
            <w:pPr>
              <w:pStyle w:val="BodyText"/>
            </w:pPr>
            <w:r>
              <w:rPr>
                <w:rFonts w:hint="eastAsia"/>
              </w:rPr>
              <w:t>1</w:t>
            </w:r>
          </w:p>
        </w:tc>
      </w:tr>
      <w:tr w:rsidR="008E1188" w14:paraId="186A8088" w14:textId="77777777">
        <w:trPr>
          <w:trHeight w:val="276"/>
        </w:trPr>
        <w:tc>
          <w:tcPr>
            <w:tcW w:w="1736" w:type="dxa"/>
            <w:shd w:val="clear" w:color="auto" w:fill="auto"/>
            <w:noWrap/>
            <w:vAlign w:val="center"/>
          </w:tcPr>
          <w:p w14:paraId="186A807E"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cargo handling</w:t>
            </w:r>
          </w:p>
        </w:tc>
        <w:tc>
          <w:tcPr>
            <w:tcW w:w="935" w:type="dxa"/>
            <w:shd w:val="clear" w:color="auto" w:fill="auto"/>
            <w:noWrap/>
            <w:vAlign w:val="center"/>
          </w:tcPr>
          <w:p w14:paraId="186A807F" w14:textId="77777777" w:rsidR="008E1188" w:rsidRDefault="005A4C20">
            <w:pPr>
              <w:pStyle w:val="BodyText"/>
            </w:pPr>
            <w:r>
              <w:rPr>
                <w:rFonts w:hint="eastAsia"/>
              </w:rPr>
              <w:t>0.1</w:t>
            </w:r>
          </w:p>
        </w:tc>
        <w:tc>
          <w:tcPr>
            <w:tcW w:w="0" w:type="auto"/>
            <w:shd w:val="clear" w:color="auto" w:fill="auto"/>
            <w:noWrap/>
            <w:vAlign w:val="center"/>
          </w:tcPr>
          <w:p w14:paraId="186A8080" w14:textId="77777777" w:rsidR="008E1188" w:rsidRDefault="005A4C20">
            <w:pPr>
              <w:pStyle w:val="BodyText"/>
            </w:pPr>
            <w:r>
              <w:rPr>
                <w:rFonts w:hint="eastAsia"/>
              </w:rPr>
              <w:t>0.1</w:t>
            </w:r>
          </w:p>
        </w:tc>
        <w:tc>
          <w:tcPr>
            <w:tcW w:w="0" w:type="auto"/>
            <w:shd w:val="clear" w:color="auto" w:fill="auto"/>
            <w:noWrap/>
            <w:vAlign w:val="center"/>
          </w:tcPr>
          <w:p w14:paraId="186A8081" w14:textId="77777777" w:rsidR="008E1188" w:rsidRDefault="005A4C20">
            <w:pPr>
              <w:pStyle w:val="BodyText"/>
            </w:pPr>
            <w:r>
              <w:rPr>
                <w:rFonts w:hint="eastAsia"/>
              </w:rPr>
              <w:t>0.25</w:t>
            </w:r>
          </w:p>
        </w:tc>
        <w:tc>
          <w:tcPr>
            <w:tcW w:w="0" w:type="auto"/>
            <w:shd w:val="clear" w:color="auto" w:fill="auto"/>
            <w:noWrap/>
            <w:vAlign w:val="center"/>
          </w:tcPr>
          <w:p w14:paraId="186A8082" w14:textId="77777777" w:rsidR="008E1188" w:rsidRDefault="005A4C20">
            <w:pPr>
              <w:pStyle w:val="BodyText"/>
            </w:pPr>
            <w:r>
              <w:rPr>
                <w:rFonts w:hint="eastAsia"/>
              </w:rPr>
              <w:t>1</w:t>
            </w:r>
          </w:p>
        </w:tc>
        <w:tc>
          <w:tcPr>
            <w:tcW w:w="0" w:type="auto"/>
            <w:shd w:val="clear" w:color="auto" w:fill="auto"/>
            <w:noWrap/>
            <w:vAlign w:val="center"/>
          </w:tcPr>
          <w:p w14:paraId="186A8083" w14:textId="77777777" w:rsidR="008E1188" w:rsidRDefault="005A4C20">
            <w:pPr>
              <w:pStyle w:val="BodyText"/>
            </w:pPr>
            <w:r>
              <w:rPr>
                <w:rFonts w:hint="eastAsia"/>
              </w:rPr>
              <w:t>10^-5</w:t>
            </w:r>
          </w:p>
        </w:tc>
        <w:tc>
          <w:tcPr>
            <w:tcW w:w="0" w:type="auto"/>
            <w:shd w:val="clear" w:color="auto" w:fill="auto"/>
            <w:noWrap/>
            <w:vAlign w:val="center"/>
          </w:tcPr>
          <w:p w14:paraId="186A8084" w14:textId="77777777" w:rsidR="008E1188" w:rsidRDefault="005A4C20">
            <w:pPr>
              <w:pStyle w:val="BodyText"/>
            </w:pPr>
            <w:r>
              <w:rPr>
                <w:rFonts w:hint="eastAsia"/>
              </w:rPr>
              <w:t>99.8</w:t>
            </w:r>
          </w:p>
        </w:tc>
        <w:tc>
          <w:tcPr>
            <w:tcW w:w="0" w:type="auto"/>
            <w:shd w:val="clear" w:color="auto" w:fill="auto"/>
            <w:noWrap/>
            <w:vAlign w:val="center"/>
          </w:tcPr>
          <w:p w14:paraId="186A8085" w14:textId="77777777" w:rsidR="008E1188" w:rsidRDefault="005A4C20">
            <w:pPr>
              <w:pStyle w:val="BodyText"/>
            </w:pPr>
            <w:r>
              <w:rPr>
                <w:rFonts w:hint="eastAsia"/>
              </w:rPr>
              <w:t>N/A</w:t>
            </w:r>
          </w:p>
        </w:tc>
        <w:tc>
          <w:tcPr>
            <w:tcW w:w="0" w:type="auto"/>
            <w:shd w:val="clear" w:color="auto" w:fill="auto"/>
            <w:noWrap/>
            <w:vAlign w:val="center"/>
          </w:tcPr>
          <w:p w14:paraId="186A8086" w14:textId="77777777" w:rsidR="008E1188" w:rsidRDefault="005A4C20">
            <w:pPr>
              <w:pStyle w:val="BodyText"/>
            </w:pPr>
            <w:r>
              <w:rPr>
                <w:rFonts w:hint="eastAsia"/>
              </w:rPr>
              <w:t>Local</w:t>
            </w:r>
          </w:p>
        </w:tc>
        <w:tc>
          <w:tcPr>
            <w:tcW w:w="0" w:type="auto"/>
            <w:shd w:val="clear" w:color="auto" w:fill="auto"/>
            <w:noWrap/>
            <w:vAlign w:val="center"/>
          </w:tcPr>
          <w:p w14:paraId="186A8087" w14:textId="77777777" w:rsidR="008E1188" w:rsidRDefault="005A4C20">
            <w:pPr>
              <w:pStyle w:val="BodyText"/>
            </w:pPr>
            <w:r>
              <w:rPr>
                <w:rFonts w:hint="eastAsia"/>
              </w:rPr>
              <w:t>1</w:t>
            </w:r>
          </w:p>
        </w:tc>
      </w:tr>
      <w:tr w:rsidR="008E1188" w14:paraId="186A8092" w14:textId="77777777">
        <w:trPr>
          <w:trHeight w:val="276"/>
        </w:trPr>
        <w:tc>
          <w:tcPr>
            <w:tcW w:w="1736" w:type="dxa"/>
            <w:shd w:val="clear" w:color="auto" w:fill="auto"/>
            <w:noWrap/>
            <w:vAlign w:val="center"/>
          </w:tcPr>
          <w:p w14:paraId="186A8089"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Casualty analysis</w:t>
            </w:r>
          </w:p>
        </w:tc>
        <w:tc>
          <w:tcPr>
            <w:tcW w:w="1740" w:type="dxa"/>
            <w:gridSpan w:val="2"/>
            <w:shd w:val="clear" w:color="auto" w:fill="auto"/>
            <w:noWrap/>
            <w:vAlign w:val="center"/>
          </w:tcPr>
          <w:p w14:paraId="186A808A" w14:textId="77777777" w:rsidR="008E1188" w:rsidRDefault="005A4C20">
            <w:pPr>
              <w:pStyle w:val="BodyText"/>
            </w:pPr>
            <w:r>
              <w:rPr>
                <w:rFonts w:hint="eastAsia"/>
              </w:rPr>
              <w:t>Predictable accuracy</w:t>
            </w:r>
          </w:p>
        </w:tc>
        <w:tc>
          <w:tcPr>
            <w:tcW w:w="0" w:type="auto"/>
            <w:shd w:val="clear" w:color="auto" w:fill="auto"/>
            <w:noWrap/>
            <w:vAlign w:val="center"/>
          </w:tcPr>
          <w:p w14:paraId="186A808B" w14:textId="77777777" w:rsidR="008E1188" w:rsidRDefault="008E1188">
            <w:pPr>
              <w:pStyle w:val="BodyText"/>
            </w:pPr>
          </w:p>
        </w:tc>
        <w:tc>
          <w:tcPr>
            <w:tcW w:w="0" w:type="auto"/>
            <w:shd w:val="clear" w:color="auto" w:fill="auto"/>
            <w:noWrap/>
            <w:vAlign w:val="center"/>
          </w:tcPr>
          <w:p w14:paraId="186A808C" w14:textId="77777777" w:rsidR="008E1188" w:rsidRDefault="008E1188">
            <w:pPr>
              <w:pStyle w:val="BodyText"/>
            </w:pPr>
          </w:p>
        </w:tc>
        <w:tc>
          <w:tcPr>
            <w:tcW w:w="0" w:type="auto"/>
            <w:shd w:val="clear" w:color="auto" w:fill="auto"/>
            <w:noWrap/>
            <w:vAlign w:val="center"/>
          </w:tcPr>
          <w:p w14:paraId="186A808D" w14:textId="77777777" w:rsidR="008E1188" w:rsidRDefault="008E1188">
            <w:pPr>
              <w:pStyle w:val="BodyText"/>
            </w:pPr>
          </w:p>
        </w:tc>
        <w:tc>
          <w:tcPr>
            <w:tcW w:w="0" w:type="auto"/>
            <w:shd w:val="clear" w:color="auto" w:fill="auto"/>
            <w:noWrap/>
            <w:vAlign w:val="center"/>
          </w:tcPr>
          <w:p w14:paraId="186A808E" w14:textId="77777777" w:rsidR="008E1188" w:rsidRDefault="008E1188">
            <w:pPr>
              <w:pStyle w:val="BodyText"/>
            </w:pPr>
          </w:p>
        </w:tc>
        <w:tc>
          <w:tcPr>
            <w:tcW w:w="0" w:type="auto"/>
            <w:shd w:val="clear" w:color="auto" w:fill="auto"/>
            <w:noWrap/>
            <w:vAlign w:val="center"/>
          </w:tcPr>
          <w:p w14:paraId="186A808F" w14:textId="77777777" w:rsidR="008E1188" w:rsidRDefault="008E1188">
            <w:pPr>
              <w:pStyle w:val="BodyText"/>
            </w:pPr>
          </w:p>
        </w:tc>
        <w:tc>
          <w:tcPr>
            <w:tcW w:w="0" w:type="auto"/>
            <w:shd w:val="clear" w:color="auto" w:fill="auto"/>
            <w:noWrap/>
            <w:vAlign w:val="center"/>
          </w:tcPr>
          <w:p w14:paraId="186A8090" w14:textId="77777777" w:rsidR="008E1188" w:rsidRDefault="008E1188">
            <w:pPr>
              <w:pStyle w:val="BodyText"/>
            </w:pPr>
          </w:p>
        </w:tc>
        <w:tc>
          <w:tcPr>
            <w:tcW w:w="0" w:type="auto"/>
            <w:shd w:val="clear" w:color="auto" w:fill="auto"/>
            <w:noWrap/>
            <w:vAlign w:val="center"/>
          </w:tcPr>
          <w:p w14:paraId="186A8091" w14:textId="77777777" w:rsidR="008E1188" w:rsidRDefault="008E1188">
            <w:pPr>
              <w:pStyle w:val="BodyText"/>
            </w:pPr>
          </w:p>
        </w:tc>
      </w:tr>
      <w:tr w:rsidR="008E1188" w14:paraId="186A809D" w14:textId="77777777">
        <w:trPr>
          <w:trHeight w:val="528"/>
        </w:trPr>
        <w:tc>
          <w:tcPr>
            <w:tcW w:w="1736" w:type="dxa"/>
            <w:shd w:val="clear" w:color="auto" w:fill="auto"/>
            <w:vAlign w:val="center"/>
          </w:tcPr>
          <w:p w14:paraId="186A8093"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 xml:space="preserve">port approach and </w:t>
            </w:r>
            <w:r>
              <w:rPr>
                <w:rFonts w:eastAsia="DengXian" w:cstheme="minorHAnsi"/>
                <w:color w:val="000000"/>
                <w:szCs w:val="18"/>
                <w:lang w:val="en-US" w:eastAsia="zh-CN" w:bidi="ar"/>
              </w:rPr>
              <w:br/>
              <w:t>restricted waters</w:t>
            </w:r>
          </w:p>
        </w:tc>
        <w:tc>
          <w:tcPr>
            <w:tcW w:w="935" w:type="dxa"/>
            <w:shd w:val="clear" w:color="auto" w:fill="auto"/>
            <w:noWrap/>
            <w:vAlign w:val="center"/>
          </w:tcPr>
          <w:p w14:paraId="186A8094" w14:textId="77777777" w:rsidR="008E1188" w:rsidRDefault="005A4C20">
            <w:pPr>
              <w:pStyle w:val="BodyText"/>
            </w:pPr>
            <w:r>
              <w:rPr>
                <w:rFonts w:hint="eastAsia"/>
              </w:rPr>
              <w:t>1</w:t>
            </w:r>
          </w:p>
        </w:tc>
        <w:tc>
          <w:tcPr>
            <w:tcW w:w="0" w:type="auto"/>
            <w:shd w:val="clear" w:color="auto" w:fill="auto"/>
            <w:noWrap/>
            <w:vAlign w:val="center"/>
          </w:tcPr>
          <w:p w14:paraId="186A8095" w14:textId="77777777" w:rsidR="008E1188" w:rsidRDefault="005A4C20">
            <w:pPr>
              <w:pStyle w:val="BodyText"/>
            </w:pPr>
            <w:r>
              <w:rPr>
                <w:rFonts w:hint="eastAsia"/>
              </w:rPr>
              <w:t>N/A</w:t>
            </w:r>
          </w:p>
        </w:tc>
        <w:tc>
          <w:tcPr>
            <w:tcW w:w="0" w:type="auto"/>
            <w:shd w:val="clear" w:color="auto" w:fill="auto"/>
            <w:noWrap/>
            <w:vAlign w:val="center"/>
          </w:tcPr>
          <w:p w14:paraId="186A8096" w14:textId="77777777" w:rsidR="008E1188" w:rsidRDefault="005A4C20">
            <w:pPr>
              <w:pStyle w:val="BodyText"/>
            </w:pPr>
            <w:r>
              <w:rPr>
                <w:rFonts w:hint="eastAsia"/>
              </w:rPr>
              <w:t>2.5</w:t>
            </w:r>
          </w:p>
        </w:tc>
        <w:tc>
          <w:tcPr>
            <w:tcW w:w="0" w:type="auto"/>
            <w:shd w:val="clear" w:color="auto" w:fill="auto"/>
            <w:noWrap/>
            <w:vAlign w:val="center"/>
          </w:tcPr>
          <w:p w14:paraId="186A8097" w14:textId="77777777" w:rsidR="008E1188" w:rsidRDefault="005A4C20">
            <w:pPr>
              <w:pStyle w:val="BodyText"/>
            </w:pPr>
            <w:r>
              <w:rPr>
                <w:rFonts w:hint="eastAsia"/>
              </w:rPr>
              <w:t>10</w:t>
            </w:r>
          </w:p>
        </w:tc>
        <w:tc>
          <w:tcPr>
            <w:tcW w:w="0" w:type="auto"/>
            <w:shd w:val="clear" w:color="auto" w:fill="auto"/>
            <w:noWrap/>
            <w:vAlign w:val="center"/>
          </w:tcPr>
          <w:p w14:paraId="186A8098" w14:textId="77777777" w:rsidR="008E1188" w:rsidRDefault="005A4C20">
            <w:pPr>
              <w:pStyle w:val="BodyText"/>
            </w:pPr>
            <w:r>
              <w:rPr>
                <w:rFonts w:hint="eastAsia"/>
              </w:rPr>
              <w:t>10^-5</w:t>
            </w:r>
          </w:p>
        </w:tc>
        <w:tc>
          <w:tcPr>
            <w:tcW w:w="0" w:type="auto"/>
            <w:shd w:val="clear" w:color="auto" w:fill="auto"/>
            <w:noWrap/>
            <w:vAlign w:val="center"/>
          </w:tcPr>
          <w:p w14:paraId="186A8099" w14:textId="77777777" w:rsidR="008E1188" w:rsidRDefault="005A4C20">
            <w:pPr>
              <w:pStyle w:val="BodyText"/>
            </w:pPr>
            <w:r>
              <w:rPr>
                <w:rFonts w:hint="eastAsia"/>
              </w:rPr>
              <w:t>99.8</w:t>
            </w:r>
          </w:p>
        </w:tc>
        <w:tc>
          <w:tcPr>
            <w:tcW w:w="0" w:type="auto"/>
            <w:shd w:val="clear" w:color="auto" w:fill="auto"/>
            <w:noWrap/>
            <w:vAlign w:val="center"/>
          </w:tcPr>
          <w:p w14:paraId="186A809A" w14:textId="77777777" w:rsidR="008E1188" w:rsidRDefault="005A4C20">
            <w:pPr>
              <w:pStyle w:val="BodyText"/>
            </w:pPr>
            <w:r>
              <w:rPr>
                <w:rFonts w:hint="eastAsia"/>
              </w:rPr>
              <w:t>N/A</w:t>
            </w:r>
          </w:p>
        </w:tc>
        <w:tc>
          <w:tcPr>
            <w:tcW w:w="0" w:type="auto"/>
            <w:shd w:val="clear" w:color="auto" w:fill="auto"/>
            <w:noWrap/>
            <w:vAlign w:val="center"/>
          </w:tcPr>
          <w:p w14:paraId="186A809B" w14:textId="77777777" w:rsidR="008E1188" w:rsidRDefault="005A4C20">
            <w:pPr>
              <w:pStyle w:val="BodyText"/>
            </w:pPr>
            <w:r>
              <w:rPr>
                <w:rFonts w:hint="eastAsia"/>
              </w:rPr>
              <w:t>Regional</w:t>
            </w:r>
          </w:p>
        </w:tc>
        <w:tc>
          <w:tcPr>
            <w:tcW w:w="0" w:type="auto"/>
            <w:shd w:val="clear" w:color="auto" w:fill="auto"/>
            <w:noWrap/>
            <w:vAlign w:val="center"/>
          </w:tcPr>
          <w:p w14:paraId="186A809C" w14:textId="77777777" w:rsidR="008E1188" w:rsidRDefault="005A4C20">
            <w:pPr>
              <w:pStyle w:val="BodyText"/>
            </w:pPr>
            <w:r>
              <w:rPr>
                <w:rFonts w:hint="eastAsia"/>
              </w:rPr>
              <w:t>1</w:t>
            </w:r>
          </w:p>
        </w:tc>
      </w:tr>
      <w:tr w:rsidR="008E1188" w14:paraId="186A80A7" w14:textId="77777777">
        <w:trPr>
          <w:trHeight w:val="528"/>
        </w:trPr>
        <w:tc>
          <w:tcPr>
            <w:tcW w:w="1736" w:type="dxa"/>
            <w:shd w:val="clear" w:color="auto" w:fill="auto"/>
            <w:vAlign w:val="center"/>
          </w:tcPr>
          <w:p w14:paraId="186A809E"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 xml:space="preserve">Offshore exploration and </w:t>
            </w:r>
            <w:r>
              <w:rPr>
                <w:rFonts w:eastAsia="DengXian" w:cstheme="minorHAnsi"/>
                <w:color w:val="000000"/>
                <w:szCs w:val="18"/>
                <w:lang w:val="en-US" w:eastAsia="zh-CN" w:bidi="ar"/>
              </w:rPr>
              <w:br/>
              <w:t>exploitation</w:t>
            </w:r>
          </w:p>
        </w:tc>
        <w:tc>
          <w:tcPr>
            <w:tcW w:w="1740" w:type="dxa"/>
            <w:gridSpan w:val="2"/>
            <w:shd w:val="clear" w:color="auto" w:fill="auto"/>
            <w:noWrap/>
            <w:vAlign w:val="center"/>
          </w:tcPr>
          <w:p w14:paraId="186A809F" w14:textId="77777777" w:rsidR="008E1188" w:rsidRDefault="005A4C20">
            <w:pPr>
              <w:pStyle w:val="BodyText"/>
            </w:pPr>
            <w:r>
              <w:rPr>
                <w:rFonts w:hint="eastAsia"/>
              </w:rPr>
              <w:t>Absolute accuracy</w:t>
            </w:r>
          </w:p>
        </w:tc>
        <w:tc>
          <w:tcPr>
            <w:tcW w:w="0" w:type="auto"/>
            <w:shd w:val="clear" w:color="auto" w:fill="auto"/>
            <w:noWrap/>
            <w:vAlign w:val="center"/>
          </w:tcPr>
          <w:p w14:paraId="186A80A0" w14:textId="77777777" w:rsidR="008E1188" w:rsidRDefault="008E1188">
            <w:pPr>
              <w:pStyle w:val="BodyText"/>
            </w:pPr>
          </w:p>
        </w:tc>
        <w:tc>
          <w:tcPr>
            <w:tcW w:w="0" w:type="auto"/>
            <w:shd w:val="clear" w:color="auto" w:fill="auto"/>
            <w:noWrap/>
            <w:vAlign w:val="center"/>
          </w:tcPr>
          <w:p w14:paraId="186A80A1" w14:textId="77777777" w:rsidR="008E1188" w:rsidRDefault="008E1188">
            <w:pPr>
              <w:pStyle w:val="BodyText"/>
            </w:pPr>
          </w:p>
        </w:tc>
        <w:tc>
          <w:tcPr>
            <w:tcW w:w="0" w:type="auto"/>
            <w:shd w:val="clear" w:color="auto" w:fill="auto"/>
            <w:noWrap/>
            <w:vAlign w:val="center"/>
          </w:tcPr>
          <w:p w14:paraId="186A80A2" w14:textId="77777777" w:rsidR="008E1188" w:rsidRDefault="008E1188">
            <w:pPr>
              <w:pStyle w:val="BodyText"/>
            </w:pPr>
          </w:p>
        </w:tc>
        <w:tc>
          <w:tcPr>
            <w:tcW w:w="0" w:type="auto"/>
            <w:shd w:val="clear" w:color="auto" w:fill="auto"/>
            <w:noWrap/>
            <w:vAlign w:val="center"/>
          </w:tcPr>
          <w:p w14:paraId="186A80A3" w14:textId="77777777" w:rsidR="008E1188" w:rsidRDefault="008E1188">
            <w:pPr>
              <w:pStyle w:val="BodyText"/>
            </w:pPr>
          </w:p>
        </w:tc>
        <w:tc>
          <w:tcPr>
            <w:tcW w:w="0" w:type="auto"/>
            <w:shd w:val="clear" w:color="auto" w:fill="auto"/>
            <w:noWrap/>
            <w:vAlign w:val="center"/>
          </w:tcPr>
          <w:p w14:paraId="186A80A4" w14:textId="77777777" w:rsidR="008E1188" w:rsidRDefault="008E1188">
            <w:pPr>
              <w:pStyle w:val="BodyText"/>
            </w:pPr>
          </w:p>
        </w:tc>
        <w:tc>
          <w:tcPr>
            <w:tcW w:w="0" w:type="auto"/>
            <w:shd w:val="clear" w:color="auto" w:fill="auto"/>
            <w:noWrap/>
            <w:vAlign w:val="center"/>
          </w:tcPr>
          <w:p w14:paraId="186A80A5" w14:textId="77777777" w:rsidR="008E1188" w:rsidRDefault="008E1188">
            <w:pPr>
              <w:pStyle w:val="BodyText"/>
            </w:pPr>
          </w:p>
        </w:tc>
        <w:tc>
          <w:tcPr>
            <w:tcW w:w="0" w:type="auto"/>
            <w:shd w:val="clear" w:color="auto" w:fill="auto"/>
            <w:noWrap/>
            <w:vAlign w:val="center"/>
          </w:tcPr>
          <w:p w14:paraId="186A80A6" w14:textId="77777777" w:rsidR="008E1188" w:rsidRDefault="008E1188">
            <w:pPr>
              <w:pStyle w:val="BodyText"/>
            </w:pPr>
          </w:p>
        </w:tc>
      </w:tr>
      <w:tr w:rsidR="008E1188" w14:paraId="186A80B2" w14:textId="77777777">
        <w:trPr>
          <w:trHeight w:val="276"/>
        </w:trPr>
        <w:tc>
          <w:tcPr>
            <w:tcW w:w="1736" w:type="dxa"/>
            <w:shd w:val="clear" w:color="auto" w:fill="auto"/>
            <w:noWrap/>
            <w:vAlign w:val="center"/>
          </w:tcPr>
          <w:p w14:paraId="186A80A8"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exploration</w:t>
            </w:r>
          </w:p>
        </w:tc>
        <w:tc>
          <w:tcPr>
            <w:tcW w:w="935" w:type="dxa"/>
            <w:shd w:val="clear" w:color="auto" w:fill="auto"/>
            <w:noWrap/>
            <w:vAlign w:val="center"/>
          </w:tcPr>
          <w:p w14:paraId="186A80A9" w14:textId="77777777" w:rsidR="008E1188" w:rsidRDefault="005A4C20">
            <w:pPr>
              <w:pStyle w:val="BodyText"/>
            </w:pPr>
            <w:r>
              <w:rPr>
                <w:rFonts w:hint="eastAsia"/>
              </w:rPr>
              <w:t>1</w:t>
            </w:r>
          </w:p>
        </w:tc>
        <w:tc>
          <w:tcPr>
            <w:tcW w:w="0" w:type="auto"/>
            <w:shd w:val="clear" w:color="auto" w:fill="auto"/>
            <w:noWrap/>
            <w:vAlign w:val="center"/>
          </w:tcPr>
          <w:p w14:paraId="186A80AA" w14:textId="77777777" w:rsidR="008E1188" w:rsidRDefault="005A4C20">
            <w:pPr>
              <w:pStyle w:val="BodyText"/>
            </w:pPr>
            <w:r>
              <w:rPr>
                <w:rFonts w:hint="eastAsia"/>
              </w:rPr>
              <w:t>N/A</w:t>
            </w:r>
          </w:p>
        </w:tc>
        <w:tc>
          <w:tcPr>
            <w:tcW w:w="0" w:type="auto"/>
            <w:shd w:val="clear" w:color="auto" w:fill="auto"/>
            <w:noWrap/>
            <w:vAlign w:val="center"/>
          </w:tcPr>
          <w:p w14:paraId="186A80AB" w14:textId="77777777" w:rsidR="008E1188" w:rsidRDefault="005A4C20">
            <w:pPr>
              <w:pStyle w:val="BodyText"/>
            </w:pPr>
            <w:r>
              <w:rPr>
                <w:rFonts w:hint="eastAsia"/>
              </w:rPr>
              <w:t>2.5</w:t>
            </w:r>
          </w:p>
        </w:tc>
        <w:tc>
          <w:tcPr>
            <w:tcW w:w="0" w:type="auto"/>
            <w:shd w:val="clear" w:color="auto" w:fill="auto"/>
            <w:noWrap/>
            <w:vAlign w:val="center"/>
          </w:tcPr>
          <w:p w14:paraId="186A80AC" w14:textId="77777777" w:rsidR="008E1188" w:rsidRDefault="005A4C20">
            <w:pPr>
              <w:pStyle w:val="BodyText"/>
            </w:pPr>
            <w:r>
              <w:rPr>
                <w:rFonts w:hint="eastAsia"/>
              </w:rPr>
              <w:t>10</w:t>
            </w:r>
          </w:p>
        </w:tc>
        <w:tc>
          <w:tcPr>
            <w:tcW w:w="0" w:type="auto"/>
            <w:shd w:val="clear" w:color="auto" w:fill="auto"/>
            <w:noWrap/>
            <w:vAlign w:val="center"/>
          </w:tcPr>
          <w:p w14:paraId="186A80AD" w14:textId="77777777" w:rsidR="008E1188" w:rsidRDefault="005A4C20">
            <w:pPr>
              <w:pStyle w:val="BodyText"/>
            </w:pPr>
            <w:r>
              <w:rPr>
                <w:rFonts w:hint="eastAsia"/>
              </w:rPr>
              <w:t>10^-5</w:t>
            </w:r>
          </w:p>
        </w:tc>
        <w:tc>
          <w:tcPr>
            <w:tcW w:w="0" w:type="auto"/>
            <w:shd w:val="clear" w:color="auto" w:fill="auto"/>
            <w:noWrap/>
            <w:vAlign w:val="center"/>
          </w:tcPr>
          <w:p w14:paraId="186A80AE" w14:textId="77777777" w:rsidR="008E1188" w:rsidRDefault="005A4C20">
            <w:pPr>
              <w:pStyle w:val="BodyText"/>
            </w:pPr>
            <w:r>
              <w:rPr>
                <w:rFonts w:hint="eastAsia"/>
              </w:rPr>
              <w:t>99.8</w:t>
            </w:r>
          </w:p>
        </w:tc>
        <w:tc>
          <w:tcPr>
            <w:tcW w:w="0" w:type="auto"/>
            <w:shd w:val="clear" w:color="auto" w:fill="auto"/>
            <w:noWrap/>
            <w:vAlign w:val="center"/>
          </w:tcPr>
          <w:p w14:paraId="186A80AF" w14:textId="77777777" w:rsidR="008E1188" w:rsidRDefault="005A4C20">
            <w:pPr>
              <w:pStyle w:val="BodyText"/>
            </w:pPr>
            <w:r>
              <w:rPr>
                <w:rFonts w:hint="eastAsia"/>
              </w:rPr>
              <w:t>N/A</w:t>
            </w:r>
          </w:p>
        </w:tc>
        <w:tc>
          <w:tcPr>
            <w:tcW w:w="0" w:type="auto"/>
            <w:shd w:val="clear" w:color="auto" w:fill="auto"/>
            <w:noWrap/>
            <w:vAlign w:val="center"/>
          </w:tcPr>
          <w:p w14:paraId="186A80B0" w14:textId="77777777" w:rsidR="008E1188" w:rsidRDefault="005A4C20">
            <w:pPr>
              <w:pStyle w:val="BodyText"/>
            </w:pPr>
            <w:r>
              <w:rPr>
                <w:rFonts w:hint="eastAsia"/>
              </w:rPr>
              <w:t>Regional</w:t>
            </w:r>
          </w:p>
        </w:tc>
        <w:tc>
          <w:tcPr>
            <w:tcW w:w="0" w:type="auto"/>
            <w:shd w:val="clear" w:color="auto" w:fill="auto"/>
            <w:noWrap/>
            <w:vAlign w:val="center"/>
          </w:tcPr>
          <w:p w14:paraId="186A80B1" w14:textId="77777777" w:rsidR="008E1188" w:rsidRDefault="005A4C20">
            <w:pPr>
              <w:pStyle w:val="BodyText"/>
            </w:pPr>
            <w:r>
              <w:rPr>
                <w:rFonts w:hint="eastAsia"/>
              </w:rPr>
              <w:t>1</w:t>
            </w:r>
          </w:p>
        </w:tc>
      </w:tr>
      <w:tr w:rsidR="008E1188" w14:paraId="186A80BD" w14:textId="77777777">
        <w:trPr>
          <w:trHeight w:val="276"/>
        </w:trPr>
        <w:tc>
          <w:tcPr>
            <w:tcW w:w="1736" w:type="dxa"/>
            <w:shd w:val="clear" w:color="auto" w:fill="auto"/>
            <w:noWrap/>
            <w:vAlign w:val="center"/>
          </w:tcPr>
          <w:p w14:paraId="186A80B3"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appraisal drilling</w:t>
            </w:r>
          </w:p>
        </w:tc>
        <w:tc>
          <w:tcPr>
            <w:tcW w:w="935" w:type="dxa"/>
            <w:shd w:val="clear" w:color="auto" w:fill="auto"/>
            <w:noWrap/>
            <w:vAlign w:val="center"/>
          </w:tcPr>
          <w:p w14:paraId="186A80B4" w14:textId="77777777" w:rsidR="008E1188" w:rsidRDefault="005A4C20">
            <w:pPr>
              <w:pStyle w:val="BodyText"/>
            </w:pPr>
            <w:r>
              <w:rPr>
                <w:rFonts w:hint="eastAsia"/>
              </w:rPr>
              <w:t>1</w:t>
            </w:r>
          </w:p>
        </w:tc>
        <w:tc>
          <w:tcPr>
            <w:tcW w:w="0" w:type="auto"/>
            <w:shd w:val="clear" w:color="auto" w:fill="auto"/>
            <w:noWrap/>
            <w:vAlign w:val="center"/>
          </w:tcPr>
          <w:p w14:paraId="186A80B5" w14:textId="77777777" w:rsidR="008E1188" w:rsidRDefault="005A4C20">
            <w:pPr>
              <w:pStyle w:val="BodyText"/>
            </w:pPr>
            <w:r>
              <w:rPr>
                <w:rFonts w:hint="eastAsia"/>
              </w:rPr>
              <w:t>N/A</w:t>
            </w:r>
          </w:p>
        </w:tc>
        <w:tc>
          <w:tcPr>
            <w:tcW w:w="0" w:type="auto"/>
            <w:shd w:val="clear" w:color="auto" w:fill="auto"/>
            <w:noWrap/>
            <w:vAlign w:val="center"/>
          </w:tcPr>
          <w:p w14:paraId="186A80B6" w14:textId="77777777" w:rsidR="008E1188" w:rsidRDefault="005A4C20">
            <w:pPr>
              <w:pStyle w:val="BodyText"/>
            </w:pPr>
            <w:r>
              <w:rPr>
                <w:rFonts w:hint="eastAsia"/>
              </w:rPr>
              <w:t>2.5</w:t>
            </w:r>
          </w:p>
        </w:tc>
        <w:tc>
          <w:tcPr>
            <w:tcW w:w="0" w:type="auto"/>
            <w:shd w:val="clear" w:color="auto" w:fill="auto"/>
            <w:noWrap/>
            <w:vAlign w:val="center"/>
          </w:tcPr>
          <w:p w14:paraId="186A80B7" w14:textId="77777777" w:rsidR="008E1188" w:rsidRDefault="005A4C20">
            <w:pPr>
              <w:pStyle w:val="BodyText"/>
            </w:pPr>
            <w:r>
              <w:rPr>
                <w:rFonts w:hint="eastAsia"/>
              </w:rPr>
              <w:t>10</w:t>
            </w:r>
          </w:p>
        </w:tc>
        <w:tc>
          <w:tcPr>
            <w:tcW w:w="0" w:type="auto"/>
            <w:shd w:val="clear" w:color="auto" w:fill="auto"/>
            <w:noWrap/>
            <w:vAlign w:val="center"/>
          </w:tcPr>
          <w:p w14:paraId="186A80B8" w14:textId="77777777" w:rsidR="008E1188" w:rsidRDefault="005A4C20">
            <w:pPr>
              <w:pStyle w:val="BodyText"/>
            </w:pPr>
            <w:r>
              <w:rPr>
                <w:rFonts w:hint="eastAsia"/>
              </w:rPr>
              <w:t>10^-5</w:t>
            </w:r>
          </w:p>
        </w:tc>
        <w:tc>
          <w:tcPr>
            <w:tcW w:w="0" w:type="auto"/>
            <w:shd w:val="clear" w:color="auto" w:fill="auto"/>
            <w:noWrap/>
            <w:vAlign w:val="center"/>
          </w:tcPr>
          <w:p w14:paraId="186A80B9" w14:textId="77777777" w:rsidR="008E1188" w:rsidRDefault="005A4C20">
            <w:pPr>
              <w:pStyle w:val="BodyText"/>
            </w:pPr>
            <w:r>
              <w:rPr>
                <w:rFonts w:hint="eastAsia"/>
              </w:rPr>
              <w:t>99.8</w:t>
            </w:r>
          </w:p>
        </w:tc>
        <w:tc>
          <w:tcPr>
            <w:tcW w:w="0" w:type="auto"/>
            <w:shd w:val="clear" w:color="auto" w:fill="auto"/>
            <w:noWrap/>
            <w:vAlign w:val="center"/>
          </w:tcPr>
          <w:p w14:paraId="186A80BA" w14:textId="77777777" w:rsidR="008E1188" w:rsidRDefault="005A4C20">
            <w:pPr>
              <w:pStyle w:val="BodyText"/>
            </w:pPr>
            <w:r>
              <w:rPr>
                <w:rFonts w:hint="eastAsia"/>
              </w:rPr>
              <w:t>N/A</w:t>
            </w:r>
          </w:p>
        </w:tc>
        <w:tc>
          <w:tcPr>
            <w:tcW w:w="0" w:type="auto"/>
            <w:shd w:val="clear" w:color="auto" w:fill="auto"/>
            <w:noWrap/>
            <w:vAlign w:val="center"/>
          </w:tcPr>
          <w:p w14:paraId="186A80BB" w14:textId="77777777" w:rsidR="008E1188" w:rsidRDefault="005A4C20">
            <w:pPr>
              <w:pStyle w:val="BodyText"/>
            </w:pPr>
            <w:r>
              <w:rPr>
                <w:rFonts w:hint="eastAsia"/>
              </w:rPr>
              <w:t>Regional</w:t>
            </w:r>
          </w:p>
        </w:tc>
        <w:tc>
          <w:tcPr>
            <w:tcW w:w="0" w:type="auto"/>
            <w:shd w:val="clear" w:color="auto" w:fill="auto"/>
            <w:noWrap/>
            <w:vAlign w:val="center"/>
          </w:tcPr>
          <w:p w14:paraId="186A80BC" w14:textId="77777777" w:rsidR="008E1188" w:rsidRDefault="005A4C20">
            <w:pPr>
              <w:pStyle w:val="BodyText"/>
            </w:pPr>
            <w:r>
              <w:rPr>
                <w:rFonts w:hint="eastAsia"/>
              </w:rPr>
              <w:t>1</w:t>
            </w:r>
          </w:p>
        </w:tc>
      </w:tr>
      <w:tr w:rsidR="008E1188" w14:paraId="186A80C8" w14:textId="77777777">
        <w:trPr>
          <w:trHeight w:val="276"/>
        </w:trPr>
        <w:tc>
          <w:tcPr>
            <w:tcW w:w="1736" w:type="dxa"/>
            <w:shd w:val="clear" w:color="auto" w:fill="auto"/>
            <w:noWrap/>
            <w:vAlign w:val="center"/>
          </w:tcPr>
          <w:p w14:paraId="186A80BE"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field development</w:t>
            </w:r>
          </w:p>
        </w:tc>
        <w:tc>
          <w:tcPr>
            <w:tcW w:w="935" w:type="dxa"/>
            <w:shd w:val="clear" w:color="auto" w:fill="auto"/>
            <w:noWrap/>
            <w:vAlign w:val="center"/>
          </w:tcPr>
          <w:p w14:paraId="186A80BF" w14:textId="77777777" w:rsidR="008E1188" w:rsidRDefault="005A4C20">
            <w:pPr>
              <w:pStyle w:val="BodyText"/>
            </w:pPr>
            <w:r>
              <w:rPr>
                <w:rFonts w:hint="eastAsia"/>
              </w:rPr>
              <w:t>1</w:t>
            </w:r>
          </w:p>
        </w:tc>
        <w:tc>
          <w:tcPr>
            <w:tcW w:w="0" w:type="auto"/>
            <w:shd w:val="clear" w:color="auto" w:fill="auto"/>
            <w:noWrap/>
            <w:vAlign w:val="center"/>
          </w:tcPr>
          <w:p w14:paraId="186A80C0" w14:textId="77777777" w:rsidR="008E1188" w:rsidRDefault="005A4C20">
            <w:pPr>
              <w:pStyle w:val="BodyText"/>
            </w:pPr>
            <w:r>
              <w:rPr>
                <w:rFonts w:hint="eastAsia"/>
              </w:rPr>
              <w:t>N/A</w:t>
            </w:r>
          </w:p>
        </w:tc>
        <w:tc>
          <w:tcPr>
            <w:tcW w:w="0" w:type="auto"/>
            <w:shd w:val="clear" w:color="auto" w:fill="auto"/>
            <w:noWrap/>
            <w:vAlign w:val="center"/>
          </w:tcPr>
          <w:p w14:paraId="186A80C1" w14:textId="77777777" w:rsidR="008E1188" w:rsidRDefault="005A4C20">
            <w:pPr>
              <w:pStyle w:val="BodyText"/>
            </w:pPr>
            <w:r>
              <w:rPr>
                <w:rFonts w:hint="eastAsia"/>
              </w:rPr>
              <w:t>2.5</w:t>
            </w:r>
          </w:p>
        </w:tc>
        <w:tc>
          <w:tcPr>
            <w:tcW w:w="0" w:type="auto"/>
            <w:shd w:val="clear" w:color="auto" w:fill="auto"/>
            <w:noWrap/>
            <w:vAlign w:val="center"/>
          </w:tcPr>
          <w:p w14:paraId="186A80C2" w14:textId="77777777" w:rsidR="008E1188" w:rsidRDefault="005A4C20">
            <w:pPr>
              <w:pStyle w:val="BodyText"/>
            </w:pPr>
            <w:r>
              <w:rPr>
                <w:rFonts w:hint="eastAsia"/>
              </w:rPr>
              <w:t>10</w:t>
            </w:r>
          </w:p>
        </w:tc>
        <w:tc>
          <w:tcPr>
            <w:tcW w:w="0" w:type="auto"/>
            <w:shd w:val="clear" w:color="auto" w:fill="auto"/>
            <w:noWrap/>
            <w:vAlign w:val="center"/>
          </w:tcPr>
          <w:p w14:paraId="186A80C3" w14:textId="77777777" w:rsidR="008E1188" w:rsidRDefault="005A4C20">
            <w:pPr>
              <w:pStyle w:val="BodyText"/>
            </w:pPr>
            <w:r>
              <w:rPr>
                <w:rFonts w:hint="eastAsia"/>
              </w:rPr>
              <w:t>10^-5</w:t>
            </w:r>
          </w:p>
        </w:tc>
        <w:tc>
          <w:tcPr>
            <w:tcW w:w="0" w:type="auto"/>
            <w:shd w:val="clear" w:color="auto" w:fill="auto"/>
            <w:noWrap/>
            <w:vAlign w:val="center"/>
          </w:tcPr>
          <w:p w14:paraId="186A80C4" w14:textId="77777777" w:rsidR="008E1188" w:rsidRDefault="005A4C20">
            <w:pPr>
              <w:pStyle w:val="BodyText"/>
            </w:pPr>
            <w:r>
              <w:rPr>
                <w:rFonts w:hint="eastAsia"/>
              </w:rPr>
              <w:t>99.8</w:t>
            </w:r>
          </w:p>
        </w:tc>
        <w:tc>
          <w:tcPr>
            <w:tcW w:w="0" w:type="auto"/>
            <w:shd w:val="clear" w:color="auto" w:fill="auto"/>
            <w:noWrap/>
            <w:vAlign w:val="center"/>
          </w:tcPr>
          <w:p w14:paraId="186A80C5" w14:textId="77777777" w:rsidR="008E1188" w:rsidRDefault="005A4C20">
            <w:pPr>
              <w:pStyle w:val="BodyText"/>
            </w:pPr>
            <w:r>
              <w:rPr>
                <w:rFonts w:hint="eastAsia"/>
              </w:rPr>
              <w:t>N/A</w:t>
            </w:r>
          </w:p>
        </w:tc>
        <w:tc>
          <w:tcPr>
            <w:tcW w:w="0" w:type="auto"/>
            <w:shd w:val="clear" w:color="auto" w:fill="auto"/>
            <w:noWrap/>
            <w:vAlign w:val="center"/>
          </w:tcPr>
          <w:p w14:paraId="186A80C6" w14:textId="77777777" w:rsidR="008E1188" w:rsidRDefault="005A4C20">
            <w:pPr>
              <w:pStyle w:val="BodyText"/>
            </w:pPr>
            <w:r>
              <w:rPr>
                <w:rFonts w:hint="eastAsia"/>
              </w:rPr>
              <w:t>Regional</w:t>
            </w:r>
          </w:p>
        </w:tc>
        <w:tc>
          <w:tcPr>
            <w:tcW w:w="0" w:type="auto"/>
            <w:shd w:val="clear" w:color="auto" w:fill="auto"/>
            <w:noWrap/>
            <w:vAlign w:val="center"/>
          </w:tcPr>
          <w:p w14:paraId="186A80C7" w14:textId="77777777" w:rsidR="008E1188" w:rsidRDefault="005A4C20">
            <w:pPr>
              <w:pStyle w:val="BodyText"/>
            </w:pPr>
            <w:r>
              <w:rPr>
                <w:rFonts w:hint="eastAsia"/>
              </w:rPr>
              <w:t>1</w:t>
            </w:r>
          </w:p>
        </w:tc>
      </w:tr>
      <w:tr w:rsidR="008E1188" w14:paraId="186A80D3" w14:textId="77777777">
        <w:trPr>
          <w:trHeight w:val="276"/>
        </w:trPr>
        <w:tc>
          <w:tcPr>
            <w:tcW w:w="1736" w:type="dxa"/>
            <w:shd w:val="clear" w:color="auto" w:fill="auto"/>
            <w:noWrap/>
            <w:vAlign w:val="center"/>
          </w:tcPr>
          <w:p w14:paraId="186A80C9"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t>support to production</w:t>
            </w:r>
          </w:p>
        </w:tc>
        <w:tc>
          <w:tcPr>
            <w:tcW w:w="935" w:type="dxa"/>
            <w:shd w:val="clear" w:color="auto" w:fill="auto"/>
            <w:noWrap/>
            <w:vAlign w:val="center"/>
          </w:tcPr>
          <w:p w14:paraId="186A80CA" w14:textId="77777777" w:rsidR="008E1188" w:rsidRDefault="005A4C20">
            <w:pPr>
              <w:pStyle w:val="BodyText"/>
            </w:pPr>
            <w:r>
              <w:rPr>
                <w:rFonts w:hint="eastAsia"/>
              </w:rPr>
              <w:t>1</w:t>
            </w:r>
          </w:p>
        </w:tc>
        <w:tc>
          <w:tcPr>
            <w:tcW w:w="0" w:type="auto"/>
            <w:shd w:val="clear" w:color="auto" w:fill="auto"/>
            <w:noWrap/>
            <w:vAlign w:val="center"/>
          </w:tcPr>
          <w:p w14:paraId="186A80CB" w14:textId="77777777" w:rsidR="008E1188" w:rsidRDefault="005A4C20">
            <w:pPr>
              <w:pStyle w:val="BodyText"/>
            </w:pPr>
            <w:r>
              <w:rPr>
                <w:rFonts w:hint="eastAsia"/>
              </w:rPr>
              <w:t>N/A^2</w:t>
            </w:r>
          </w:p>
        </w:tc>
        <w:tc>
          <w:tcPr>
            <w:tcW w:w="0" w:type="auto"/>
            <w:shd w:val="clear" w:color="auto" w:fill="auto"/>
            <w:noWrap/>
            <w:vAlign w:val="center"/>
          </w:tcPr>
          <w:p w14:paraId="186A80CC" w14:textId="77777777" w:rsidR="008E1188" w:rsidRDefault="005A4C20">
            <w:pPr>
              <w:pStyle w:val="BodyText"/>
            </w:pPr>
            <w:r>
              <w:rPr>
                <w:rFonts w:hint="eastAsia"/>
              </w:rPr>
              <w:t>2.5</w:t>
            </w:r>
          </w:p>
        </w:tc>
        <w:tc>
          <w:tcPr>
            <w:tcW w:w="0" w:type="auto"/>
            <w:shd w:val="clear" w:color="auto" w:fill="auto"/>
            <w:noWrap/>
            <w:vAlign w:val="center"/>
          </w:tcPr>
          <w:p w14:paraId="186A80CD" w14:textId="77777777" w:rsidR="008E1188" w:rsidRDefault="005A4C20">
            <w:pPr>
              <w:pStyle w:val="BodyText"/>
            </w:pPr>
            <w:r>
              <w:rPr>
                <w:rFonts w:hint="eastAsia"/>
              </w:rPr>
              <w:t>10</w:t>
            </w:r>
          </w:p>
        </w:tc>
        <w:tc>
          <w:tcPr>
            <w:tcW w:w="0" w:type="auto"/>
            <w:shd w:val="clear" w:color="auto" w:fill="auto"/>
            <w:noWrap/>
            <w:vAlign w:val="center"/>
          </w:tcPr>
          <w:p w14:paraId="186A80CE" w14:textId="77777777" w:rsidR="008E1188" w:rsidRDefault="005A4C20">
            <w:pPr>
              <w:pStyle w:val="BodyText"/>
            </w:pPr>
            <w:r>
              <w:rPr>
                <w:rFonts w:hint="eastAsia"/>
              </w:rPr>
              <w:t>10^-5</w:t>
            </w:r>
          </w:p>
        </w:tc>
        <w:tc>
          <w:tcPr>
            <w:tcW w:w="0" w:type="auto"/>
            <w:shd w:val="clear" w:color="auto" w:fill="auto"/>
            <w:noWrap/>
            <w:vAlign w:val="center"/>
          </w:tcPr>
          <w:p w14:paraId="186A80CF" w14:textId="77777777" w:rsidR="008E1188" w:rsidRDefault="005A4C20">
            <w:pPr>
              <w:pStyle w:val="BodyText"/>
            </w:pPr>
            <w:r>
              <w:rPr>
                <w:rFonts w:hint="eastAsia"/>
              </w:rPr>
              <w:t>99.8</w:t>
            </w:r>
          </w:p>
        </w:tc>
        <w:tc>
          <w:tcPr>
            <w:tcW w:w="0" w:type="auto"/>
            <w:shd w:val="clear" w:color="auto" w:fill="auto"/>
            <w:noWrap/>
            <w:vAlign w:val="center"/>
          </w:tcPr>
          <w:p w14:paraId="186A80D0" w14:textId="77777777" w:rsidR="008E1188" w:rsidRDefault="005A4C20">
            <w:pPr>
              <w:pStyle w:val="BodyText"/>
            </w:pPr>
            <w:r>
              <w:rPr>
                <w:rFonts w:hint="eastAsia"/>
              </w:rPr>
              <w:t>N/A</w:t>
            </w:r>
          </w:p>
        </w:tc>
        <w:tc>
          <w:tcPr>
            <w:tcW w:w="0" w:type="auto"/>
            <w:shd w:val="clear" w:color="auto" w:fill="auto"/>
            <w:noWrap/>
            <w:vAlign w:val="center"/>
          </w:tcPr>
          <w:p w14:paraId="186A80D1" w14:textId="77777777" w:rsidR="008E1188" w:rsidRDefault="005A4C20">
            <w:pPr>
              <w:pStyle w:val="BodyText"/>
            </w:pPr>
            <w:r>
              <w:rPr>
                <w:rFonts w:hint="eastAsia"/>
              </w:rPr>
              <w:t>Regional</w:t>
            </w:r>
          </w:p>
        </w:tc>
        <w:tc>
          <w:tcPr>
            <w:tcW w:w="0" w:type="auto"/>
            <w:shd w:val="clear" w:color="auto" w:fill="auto"/>
            <w:noWrap/>
            <w:vAlign w:val="center"/>
          </w:tcPr>
          <w:p w14:paraId="186A80D2" w14:textId="77777777" w:rsidR="008E1188" w:rsidRDefault="005A4C20">
            <w:pPr>
              <w:pStyle w:val="BodyText"/>
            </w:pPr>
            <w:r>
              <w:rPr>
                <w:rFonts w:hint="eastAsia"/>
              </w:rPr>
              <w:t>1</w:t>
            </w:r>
          </w:p>
        </w:tc>
      </w:tr>
      <w:tr w:rsidR="008E1188" w14:paraId="186A80DE" w14:textId="77777777">
        <w:trPr>
          <w:trHeight w:val="276"/>
        </w:trPr>
        <w:tc>
          <w:tcPr>
            <w:tcW w:w="1736" w:type="dxa"/>
            <w:shd w:val="clear" w:color="auto" w:fill="auto"/>
            <w:noWrap/>
            <w:vAlign w:val="center"/>
          </w:tcPr>
          <w:p w14:paraId="186A80D4" w14:textId="77777777" w:rsidR="008E1188" w:rsidRDefault="005A4C20">
            <w:pPr>
              <w:textAlignment w:val="center"/>
              <w:rPr>
                <w:rFonts w:eastAsia="DengXian" w:cstheme="minorHAnsi"/>
                <w:color w:val="000000"/>
                <w:szCs w:val="18"/>
              </w:rPr>
            </w:pPr>
            <w:r>
              <w:rPr>
                <w:rFonts w:eastAsia="DengXian" w:cstheme="minorHAnsi"/>
                <w:color w:val="000000"/>
                <w:szCs w:val="18"/>
                <w:lang w:val="en-US" w:eastAsia="zh-CN" w:bidi="ar"/>
              </w:rPr>
              <w:lastRenderedPageBreak/>
              <w:t>post-production</w:t>
            </w:r>
          </w:p>
        </w:tc>
        <w:tc>
          <w:tcPr>
            <w:tcW w:w="935" w:type="dxa"/>
            <w:shd w:val="clear" w:color="auto" w:fill="auto"/>
            <w:noWrap/>
            <w:vAlign w:val="center"/>
          </w:tcPr>
          <w:p w14:paraId="186A80D5" w14:textId="77777777" w:rsidR="008E1188" w:rsidRDefault="005A4C20">
            <w:pPr>
              <w:pStyle w:val="BodyText"/>
            </w:pPr>
            <w:r>
              <w:rPr>
                <w:rFonts w:hint="eastAsia"/>
              </w:rPr>
              <w:t>1</w:t>
            </w:r>
          </w:p>
        </w:tc>
        <w:tc>
          <w:tcPr>
            <w:tcW w:w="0" w:type="auto"/>
            <w:shd w:val="clear" w:color="auto" w:fill="auto"/>
            <w:noWrap/>
            <w:vAlign w:val="center"/>
          </w:tcPr>
          <w:p w14:paraId="186A80D6" w14:textId="77777777" w:rsidR="008E1188" w:rsidRDefault="005A4C20">
            <w:pPr>
              <w:pStyle w:val="BodyText"/>
            </w:pPr>
            <w:r>
              <w:rPr>
                <w:rFonts w:hint="eastAsia"/>
              </w:rPr>
              <w:t>N/A^2</w:t>
            </w:r>
          </w:p>
        </w:tc>
        <w:tc>
          <w:tcPr>
            <w:tcW w:w="0" w:type="auto"/>
            <w:shd w:val="clear" w:color="auto" w:fill="auto"/>
            <w:noWrap/>
            <w:vAlign w:val="center"/>
          </w:tcPr>
          <w:p w14:paraId="186A80D7" w14:textId="77777777" w:rsidR="008E1188" w:rsidRDefault="005A4C20">
            <w:pPr>
              <w:pStyle w:val="BodyText"/>
            </w:pPr>
            <w:r>
              <w:rPr>
                <w:rFonts w:hint="eastAsia"/>
              </w:rPr>
              <w:t>2.5</w:t>
            </w:r>
          </w:p>
        </w:tc>
        <w:tc>
          <w:tcPr>
            <w:tcW w:w="0" w:type="auto"/>
            <w:shd w:val="clear" w:color="auto" w:fill="auto"/>
            <w:noWrap/>
            <w:vAlign w:val="center"/>
          </w:tcPr>
          <w:p w14:paraId="186A80D8" w14:textId="77777777" w:rsidR="008E1188" w:rsidRDefault="005A4C20">
            <w:pPr>
              <w:pStyle w:val="BodyText"/>
            </w:pPr>
            <w:r>
              <w:rPr>
                <w:rFonts w:hint="eastAsia"/>
              </w:rPr>
              <w:t>10</w:t>
            </w:r>
          </w:p>
        </w:tc>
        <w:tc>
          <w:tcPr>
            <w:tcW w:w="0" w:type="auto"/>
            <w:shd w:val="clear" w:color="auto" w:fill="auto"/>
            <w:noWrap/>
            <w:vAlign w:val="center"/>
          </w:tcPr>
          <w:p w14:paraId="186A80D9" w14:textId="77777777" w:rsidR="008E1188" w:rsidRDefault="005A4C20">
            <w:pPr>
              <w:pStyle w:val="BodyText"/>
            </w:pPr>
            <w:r>
              <w:rPr>
                <w:rFonts w:hint="eastAsia"/>
              </w:rPr>
              <w:t>10^-5</w:t>
            </w:r>
          </w:p>
        </w:tc>
        <w:tc>
          <w:tcPr>
            <w:tcW w:w="0" w:type="auto"/>
            <w:shd w:val="clear" w:color="auto" w:fill="auto"/>
            <w:noWrap/>
            <w:vAlign w:val="center"/>
          </w:tcPr>
          <w:p w14:paraId="186A80DA" w14:textId="77777777" w:rsidR="008E1188" w:rsidRDefault="005A4C20">
            <w:pPr>
              <w:pStyle w:val="BodyText"/>
            </w:pPr>
            <w:r>
              <w:rPr>
                <w:rFonts w:hint="eastAsia"/>
              </w:rPr>
              <w:t>99.8</w:t>
            </w:r>
          </w:p>
        </w:tc>
        <w:tc>
          <w:tcPr>
            <w:tcW w:w="0" w:type="auto"/>
            <w:shd w:val="clear" w:color="auto" w:fill="auto"/>
            <w:noWrap/>
            <w:vAlign w:val="center"/>
          </w:tcPr>
          <w:p w14:paraId="186A80DB" w14:textId="77777777" w:rsidR="008E1188" w:rsidRDefault="005A4C20">
            <w:pPr>
              <w:pStyle w:val="BodyText"/>
            </w:pPr>
            <w:r>
              <w:rPr>
                <w:rFonts w:hint="eastAsia"/>
              </w:rPr>
              <w:t>N/A</w:t>
            </w:r>
          </w:p>
        </w:tc>
        <w:tc>
          <w:tcPr>
            <w:tcW w:w="0" w:type="auto"/>
            <w:shd w:val="clear" w:color="auto" w:fill="auto"/>
            <w:noWrap/>
            <w:vAlign w:val="center"/>
          </w:tcPr>
          <w:p w14:paraId="186A80DC" w14:textId="77777777" w:rsidR="008E1188" w:rsidRDefault="005A4C20">
            <w:pPr>
              <w:pStyle w:val="BodyText"/>
            </w:pPr>
            <w:r>
              <w:rPr>
                <w:rFonts w:hint="eastAsia"/>
              </w:rPr>
              <w:t>Regional</w:t>
            </w:r>
          </w:p>
        </w:tc>
        <w:tc>
          <w:tcPr>
            <w:tcW w:w="0" w:type="auto"/>
            <w:shd w:val="clear" w:color="auto" w:fill="auto"/>
            <w:noWrap/>
            <w:vAlign w:val="center"/>
          </w:tcPr>
          <w:p w14:paraId="186A80DD" w14:textId="77777777" w:rsidR="008E1188" w:rsidRDefault="005A4C20">
            <w:pPr>
              <w:pStyle w:val="BodyText"/>
            </w:pPr>
            <w:r>
              <w:rPr>
                <w:rFonts w:hint="eastAsia"/>
              </w:rPr>
              <w:t>1</w:t>
            </w:r>
          </w:p>
        </w:tc>
      </w:tr>
      <w:tr w:rsidR="008E1188" w14:paraId="186A80E9" w14:textId="77777777">
        <w:trPr>
          <w:trHeight w:val="276"/>
        </w:trPr>
        <w:tc>
          <w:tcPr>
            <w:tcW w:w="1736" w:type="dxa"/>
            <w:shd w:val="clear" w:color="auto" w:fill="auto"/>
            <w:noWrap/>
            <w:vAlign w:val="center"/>
          </w:tcPr>
          <w:p w14:paraId="186A80DF" w14:textId="77777777" w:rsidR="008E1188" w:rsidRDefault="008E1188">
            <w:pPr>
              <w:textAlignment w:val="center"/>
              <w:rPr>
                <w:rFonts w:eastAsia="DengXian" w:cstheme="minorHAnsi"/>
                <w:color w:val="000000"/>
                <w:sz w:val="20"/>
                <w:szCs w:val="20"/>
                <w:lang w:val="en-US" w:eastAsia="zh-CN" w:bidi="ar"/>
              </w:rPr>
            </w:pPr>
          </w:p>
        </w:tc>
        <w:tc>
          <w:tcPr>
            <w:tcW w:w="935" w:type="dxa"/>
            <w:shd w:val="clear" w:color="auto" w:fill="auto"/>
            <w:noWrap/>
            <w:vAlign w:val="center"/>
          </w:tcPr>
          <w:p w14:paraId="186A80E0" w14:textId="77777777" w:rsidR="008E1188" w:rsidRDefault="008E1188">
            <w:pPr>
              <w:pStyle w:val="BodyText"/>
            </w:pPr>
          </w:p>
        </w:tc>
        <w:tc>
          <w:tcPr>
            <w:tcW w:w="0" w:type="auto"/>
            <w:shd w:val="clear" w:color="auto" w:fill="auto"/>
            <w:noWrap/>
            <w:vAlign w:val="center"/>
          </w:tcPr>
          <w:p w14:paraId="186A80E1" w14:textId="77777777" w:rsidR="008E1188" w:rsidRDefault="008E1188">
            <w:pPr>
              <w:pStyle w:val="BodyText"/>
            </w:pPr>
          </w:p>
        </w:tc>
        <w:tc>
          <w:tcPr>
            <w:tcW w:w="0" w:type="auto"/>
            <w:shd w:val="clear" w:color="auto" w:fill="auto"/>
            <w:noWrap/>
            <w:vAlign w:val="center"/>
          </w:tcPr>
          <w:p w14:paraId="186A80E2" w14:textId="77777777" w:rsidR="008E1188" w:rsidRDefault="008E1188">
            <w:pPr>
              <w:pStyle w:val="BodyText"/>
            </w:pPr>
          </w:p>
        </w:tc>
        <w:tc>
          <w:tcPr>
            <w:tcW w:w="0" w:type="auto"/>
            <w:shd w:val="clear" w:color="auto" w:fill="auto"/>
            <w:noWrap/>
            <w:vAlign w:val="center"/>
          </w:tcPr>
          <w:p w14:paraId="186A80E3" w14:textId="77777777" w:rsidR="008E1188" w:rsidRDefault="008E1188">
            <w:pPr>
              <w:pStyle w:val="BodyText"/>
            </w:pPr>
          </w:p>
        </w:tc>
        <w:tc>
          <w:tcPr>
            <w:tcW w:w="0" w:type="auto"/>
            <w:shd w:val="clear" w:color="auto" w:fill="auto"/>
            <w:noWrap/>
            <w:vAlign w:val="center"/>
          </w:tcPr>
          <w:p w14:paraId="186A80E4" w14:textId="77777777" w:rsidR="008E1188" w:rsidRDefault="008E1188">
            <w:pPr>
              <w:pStyle w:val="BodyText"/>
            </w:pPr>
          </w:p>
        </w:tc>
        <w:tc>
          <w:tcPr>
            <w:tcW w:w="0" w:type="auto"/>
            <w:shd w:val="clear" w:color="auto" w:fill="auto"/>
            <w:noWrap/>
            <w:vAlign w:val="center"/>
          </w:tcPr>
          <w:p w14:paraId="186A80E5" w14:textId="77777777" w:rsidR="008E1188" w:rsidRDefault="008E1188">
            <w:pPr>
              <w:pStyle w:val="BodyText"/>
            </w:pPr>
          </w:p>
        </w:tc>
        <w:tc>
          <w:tcPr>
            <w:tcW w:w="0" w:type="auto"/>
            <w:shd w:val="clear" w:color="auto" w:fill="auto"/>
            <w:noWrap/>
            <w:vAlign w:val="center"/>
          </w:tcPr>
          <w:p w14:paraId="186A80E6" w14:textId="77777777" w:rsidR="008E1188" w:rsidRDefault="008E1188">
            <w:pPr>
              <w:pStyle w:val="BodyText"/>
            </w:pPr>
          </w:p>
        </w:tc>
        <w:tc>
          <w:tcPr>
            <w:tcW w:w="0" w:type="auto"/>
            <w:shd w:val="clear" w:color="auto" w:fill="auto"/>
            <w:noWrap/>
            <w:vAlign w:val="center"/>
          </w:tcPr>
          <w:p w14:paraId="186A80E7" w14:textId="77777777" w:rsidR="008E1188" w:rsidRDefault="008E1188">
            <w:pPr>
              <w:pStyle w:val="BodyText"/>
            </w:pPr>
          </w:p>
        </w:tc>
        <w:tc>
          <w:tcPr>
            <w:tcW w:w="0" w:type="auto"/>
            <w:shd w:val="clear" w:color="auto" w:fill="auto"/>
            <w:noWrap/>
            <w:vAlign w:val="center"/>
          </w:tcPr>
          <w:p w14:paraId="186A80E8" w14:textId="77777777" w:rsidR="008E1188" w:rsidRDefault="008E1188">
            <w:pPr>
              <w:pStyle w:val="BodyText"/>
            </w:pPr>
          </w:p>
        </w:tc>
      </w:tr>
      <w:tr w:rsidR="008E1188" w14:paraId="186A80F4" w14:textId="77777777">
        <w:trPr>
          <w:trHeight w:val="211"/>
        </w:trPr>
        <w:tc>
          <w:tcPr>
            <w:tcW w:w="1736" w:type="dxa"/>
            <w:shd w:val="clear" w:color="auto" w:fill="auto"/>
            <w:noWrap/>
            <w:vAlign w:val="center"/>
          </w:tcPr>
          <w:p w14:paraId="186A80EA" w14:textId="77777777" w:rsidR="008E1188" w:rsidRDefault="005A4C20">
            <w:pPr>
              <w:textAlignment w:val="center"/>
              <w:rPr>
                <w:rFonts w:eastAsia="DengXian" w:cstheme="minorHAnsi"/>
                <w:color w:val="000000"/>
                <w:sz w:val="20"/>
                <w:szCs w:val="20"/>
                <w:lang w:val="en-US" w:eastAsia="zh-CN" w:bidi="ar"/>
              </w:rPr>
            </w:pPr>
            <w:commentRangeStart w:id="51"/>
            <w:commentRangeEnd w:id="51"/>
            <w:r>
              <w:rPr>
                <w:rStyle w:val="CommentReference"/>
                <w:rFonts w:cstheme="minorHAnsi"/>
              </w:rPr>
              <w:commentReference w:id="51"/>
            </w:r>
          </w:p>
        </w:tc>
        <w:tc>
          <w:tcPr>
            <w:tcW w:w="935" w:type="dxa"/>
            <w:shd w:val="clear" w:color="auto" w:fill="auto"/>
            <w:noWrap/>
            <w:vAlign w:val="center"/>
          </w:tcPr>
          <w:p w14:paraId="186A80EB" w14:textId="77777777" w:rsidR="008E1188" w:rsidRDefault="008E1188">
            <w:pPr>
              <w:pStyle w:val="BodyText"/>
            </w:pPr>
          </w:p>
        </w:tc>
        <w:tc>
          <w:tcPr>
            <w:tcW w:w="0" w:type="auto"/>
            <w:shd w:val="clear" w:color="auto" w:fill="auto"/>
            <w:noWrap/>
            <w:vAlign w:val="center"/>
          </w:tcPr>
          <w:p w14:paraId="186A80EC" w14:textId="77777777" w:rsidR="008E1188" w:rsidRDefault="008E1188">
            <w:pPr>
              <w:pStyle w:val="BodyText"/>
            </w:pPr>
          </w:p>
        </w:tc>
        <w:tc>
          <w:tcPr>
            <w:tcW w:w="0" w:type="auto"/>
            <w:shd w:val="clear" w:color="auto" w:fill="auto"/>
            <w:noWrap/>
            <w:vAlign w:val="center"/>
          </w:tcPr>
          <w:p w14:paraId="186A80ED" w14:textId="77777777" w:rsidR="008E1188" w:rsidRDefault="008E1188">
            <w:pPr>
              <w:pStyle w:val="BodyText"/>
            </w:pPr>
          </w:p>
        </w:tc>
        <w:tc>
          <w:tcPr>
            <w:tcW w:w="0" w:type="auto"/>
            <w:shd w:val="clear" w:color="auto" w:fill="auto"/>
            <w:noWrap/>
            <w:vAlign w:val="center"/>
          </w:tcPr>
          <w:p w14:paraId="186A80EE" w14:textId="77777777" w:rsidR="008E1188" w:rsidRDefault="008E1188">
            <w:pPr>
              <w:pStyle w:val="BodyText"/>
            </w:pPr>
          </w:p>
        </w:tc>
        <w:tc>
          <w:tcPr>
            <w:tcW w:w="0" w:type="auto"/>
            <w:shd w:val="clear" w:color="auto" w:fill="auto"/>
            <w:noWrap/>
            <w:vAlign w:val="center"/>
          </w:tcPr>
          <w:p w14:paraId="186A80EF" w14:textId="77777777" w:rsidR="008E1188" w:rsidRDefault="008E1188">
            <w:pPr>
              <w:pStyle w:val="BodyText"/>
            </w:pPr>
          </w:p>
        </w:tc>
        <w:tc>
          <w:tcPr>
            <w:tcW w:w="0" w:type="auto"/>
            <w:shd w:val="clear" w:color="auto" w:fill="auto"/>
            <w:noWrap/>
            <w:vAlign w:val="center"/>
          </w:tcPr>
          <w:p w14:paraId="186A80F0" w14:textId="77777777" w:rsidR="008E1188" w:rsidRDefault="008E1188">
            <w:pPr>
              <w:pStyle w:val="BodyText"/>
            </w:pPr>
          </w:p>
        </w:tc>
        <w:tc>
          <w:tcPr>
            <w:tcW w:w="0" w:type="auto"/>
            <w:shd w:val="clear" w:color="auto" w:fill="auto"/>
            <w:noWrap/>
            <w:vAlign w:val="center"/>
          </w:tcPr>
          <w:p w14:paraId="186A80F1" w14:textId="77777777" w:rsidR="008E1188" w:rsidRDefault="008E1188">
            <w:pPr>
              <w:pStyle w:val="BodyText"/>
            </w:pPr>
          </w:p>
        </w:tc>
        <w:tc>
          <w:tcPr>
            <w:tcW w:w="0" w:type="auto"/>
            <w:shd w:val="clear" w:color="auto" w:fill="auto"/>
            <w:noWrap/>
            <w:vAlign w:val="center"/>
          </w:tcPr>
          <w:p w14:paraId="186A80F2" w14:textId="77777777" w:rsidR="008E1188" w:rsidRDefault="008E1188">
            <w:pPr>
              <w:pStyle w:val="BodyText"/>
            </w:pPr>
          </w:p>
        </w:tc>
        <w:tc>
          <w:tcPr>
            <w:tcW w:w="0" w:type="auto"/>
            <w:shd w:val="clear" w:color="auto" w:fill="auto"/>
            <w:noWrap/>
            <w:vAlign w:val="center"/>
          </w:tcPr>
          <w:p w14:paraId="186A80F3" w14:textId="77777777" w:rsidR="008E1188" w:rsidRDefault="008E1188">
            <w:pPr>
              <w:pStyle w:val="BodyText"/>
            </w:pPr>
          </w:p>
        </w:tc>
      </w:tr>
    </w:tbl>
    <w:p w14:paraId="186A80F5" w14:textId="77777777" w:rsidR="008E1188" w:rsidRDefault="005A4C20">
      <w:pPr>
        <w:spacing w:before="60"/>
        <w:jc w:val="both"/>
        <w:rPr>
          <w:sz w:val="22"/>
        </w:rPr>
      </w:pPr>
      <w:r>
        <w:rPr>
          <w:sz w:val="22"/>
        </w:rPr>
        <w:t xml:space="preserve">The paragraphs below detail how </w:t>
      </w:r>
      <w:r>
        <w:rPr>
          <w:sz w:val="22"/>
        </w:rPr>
        <w:t>these parameters can be understood and measured.</w:t>
      </w:r>
    </w:p>
    <w:p w14:paraId="186A80F6" w14:textId="77777777" w:rsidR="008E1188" w:rsidRDefault="005A4C20">
      <w:pPr>
        <w:pStyle w:val="BodyText"/>
        <w:numPr>
          <w:ilvl w:val="0"/>
          <w:numId w:val="25"/>
        </w:numPr>
      </w:pPr>
      <w:r>
        <w:t xml:space="preserve">Signal Availability </w:t>
      </w:r>
    </w:p>
    <w:p w14:paraId="186A80F7" w14:textId="77777777" w:rsidR="008E1188" w:rsidRDefault="005A4C20">
      <w:pPr>
        <w:pStyle w:val="BodyText"/>
        <w:numPr>
          <w:ilvl w:val="0"/>
          <w:numId w:val="25"/>
        </w:numPr>
      </w:pPr>
      <w:r>
        <w:t xml:space="preserve">Service Availability </w:t>
      </w:r>
    </w:p>
    <w:p w14:paraId="186A80F8" w14:textId="77777777" w:rsidR="008E1188" w:rsidRDefault="005A4C20">
      <w:pPr>
        <w:pStyle w:val="BodyText"/>
        <w:numPr>
          <w:ilvl w:val="0"/>
          <w:numId w:val="25"/>
        </w:numPr>
      </w:pPr>
      <w:r>
        <w:t xml:space="preserve">Service Continuity </w:t>
      </w:r>
    </w:p>
    <w:p w14:paraId="186A80F9" w14:textId="77777777" w:rsidR="008E1188" w:rsidRDefault="005A4C20">
      <w:pPr>
        <w:pStyle w:val="BodyText"/>
        <w:numPr>
          <w:ilvl w:val="0"/>
          <w:numId w:val="25"/>
        </w:numPr>
      </w:pPr>
      <w:r>
        <w:t xml:space="preserve">Horizontal Accuracy 95% </w:t>
      </w:r>
    </w:p>
    <w:p w14:paraId="186A80FA" w14:textId="77777777" w:rsidR="008E1188" w:rsidRDefault="005A4C20">
      <w:pPr>
        <w:pStyle w:val="BodyText"/>
        <w:numPr>
          <w:ilvl w:val="0"/>
          <w:numId w:val="25"/>
        </w:numPr>
      </w:pPr>
      <w:r>
        <w:t xml:space="preserve">Time </w:t>
      </w:r>
      <w:r>
        <w:rPr>
          <w:rFonts w:hint="eastAsia"/>
          <w:lang w:val="en-US" w:eastAsia="zh-CN"/>
        </w:rPr>
        <w:t>t</w:t>
      </w:r>
      <w:r>
        <w:t>o Alarm</w:t>
      </w:r>
    </w:p>
    <w:p w14:paraId="186A80FB" w14:textId="77777777" w:rsidR="008E1188" w:rsidRDefault="005A4C20">
      <w:pPr>
        <w:pStyle w:val="BodyText"/>
        <w:numPr>
          <w:ilvl w:val="0"/>
          <w:numId w:val="25"/>
        </w:numPr>
      </w:pPr>
      <w:r>
        <w:t xml:space="preserve">Position </w:t>
      </w:r>
      <w:r>
        <w:rPr>
          <w:rFonts w:hint="eastAsia"/>
          <w:lang w:val="en-US" w:eastAsia="zh-CN"/>
        </w:rPr>
        <w:t>U</w:t>
      </w:r>
      <w:proofErr w:type="spellStart"/>
      <w:r>
        <w:t>pdate</w:t>
      </w:r>
      <w:proofErr w:type="spellEnd"/>
      <w:r>
        <w:t xml:space="preserve"> </w:t>
      </w:r>
      <w:r>
        <w:rPr>
          <w:rFonts w:hint="eastAsia"/>
          <w:lang w:val="en-US" w:eastAsia="zh-CN"/>
        </w:rPr>
        <w:t>R</w:t>
      </w:r>
      <w:r>
        <w:t>ate</w:t>
      </w:r>
    </w:p>
    <w:p w14:paraId="186A80FC" w14:textId="77777777" w:rsidR="008E1188" w:rsidRDefault="005A4C20">
      <w:pPr>
        <w:pStyle w:val="BodyText"/>
        <w:numPr>
          <w:ilvl w:val="0"/>
          <w:numId w:val="25"/>
        </w:numPr>
      </w:pPr>
      <w:r>
        <w:t>Service Coverage Area</w:t>
      </w:r>
    </w:p>
    <w:p w14:paraId="186A80FD" w14:textId="77777777" w:rsidR="008E1188" w:rsidRDefault="005A4C20">
      <w:pPr>
        <w:pStyle w:val="Heading1"/>
      </w:pPr>
      <w:bookmarkStart w:id="52" w:name="_Toc148536103"/>
      <w:bookmarkStart w:id="53" w:name="_Toc148536573"/>
      <w:bookmarkStart w:id="54" w:name="_Toc148536474"/>
      <w:bookmarkStart w:id="55" w:name="_Toc148536484"/>
      <w:bookmarkStart w:id="56" w:name="_Toc148536565"/>
      <w:bookmarkStart w:id="57" w:name="_Toc148536097"/>
      <w:bookmarkStart w:id="58" w:name="_Toc148536574"/>
      <w:bookmarkStart w:id="59" w:name="_Toc148536096"/>
      <w:bookmarkStart w:id="60" w:name="_Toc148536101"/>
      <w:bookmarkStart w:id="61" w:name="_Toc148536093"/>
      <w:bookmarkStart w:id="62" w:name="_Toc148536482"/>
      <w:bookmarkStart w:id="63" w:name="_Toc148536094"/>
      <w:bookmarkStart w:id="64" w:name="_Toc148536487"/>
      <w:bookmarkStart w:id="65" w:name="_Toc148536563"/>
      <w:bookmarkStart w:id="66" w:name="_Toc148536091"/>
      <w:bookmarkStart w:id="67" w:name="_Toc148536102"/>
      <w:bookmarkStart w:id="68" w:name="_Toc148536560"/>
      <w:bookmarkStart w:id="69" w:name="_Toc148536105"/>
      <w:bookmarkStart w:id="70" w:name="_Toc148536473"/>
      <w:bookmarkStart w:id="71" w:name="_Toc148536100"/>
      <w:bookmarkStart w:id="72" w:name="_Toc148536095"/>
      <w:bookmarkStart w:id="73" w:name="_Toc148536478"/>
      <w:bookmarkStart w:id="74" w:name="_Toc148536485"/>
      <w:bookmarkStart w:id="75" w:name="_Toc148536486"/>
      <w:bookmarkStart w:id="76" w:name="_Toc148536570"/>
      <w:bookmarkStart w:id="77" w:name="_Toc148536476"/>
      <w:bookmarkStart w:id="78" w:name="_Toc148536569"/>
      <w:bookmarkStart w:id="79" w:name="_Toc148536571"/>
      <w:bookmarkStart w:id="80" w:name="_Toc148536480"/>
      <w:bookmarkStart w:id="81" w:name="_Toc148536564"/>
      <w:bookmarkStart w:id="82" w:name="_Toc148536099"/>
      <w:bookmarkStart w:id="83" w:name="_Toc148536567"/>
      <w:bookmarkStart w:id="84" w:name="_Toc148536475"/>
      <w:bookmarkStart w:id="85" w:name="_Toc148536566"/>
      <w:bookmarkStart w:id="86" w:name="_Toc148536568"/>
      <w:bookmarkStart w:id="87" w:name="_Toc148536104"/>
      <w:bookmarkStart w:id="88" w:name="_Toc148536483"/>
      <w:bookmarkStart w:id="89" w:name="_Toc148536561"/>
      <w:bookmarkStart w:id="90" w:name="_Toc148536572"/>
      <w:bookmarkStart w:id="91" w:name="_Toc148536562"/>
      <w:bookmarkStart w:id="92" w:name="_Toc148536477"/>
      <w:bookmarkStart w:id="93" w:name="_Toc148536479"/>
      <w:bookmarkStart w:id="94" w:name="_Toc148536481"/>
      <w:bookmarkStart w:id="95" w:name="_Toc148536092"/>
      <w:bookmarkStart w:id="96" w:name="_Toc148536098"/>
      <w:bookmarkStart w:id="97" w:name="_Toc17618389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t xml:space="preserve">GNSS satellite-based PPP MARITIME Service Provision </w:t>
      </w:r>
      <w:r>
        <w:t>Scheme</w:t>
      </w:r>
      <w:bookmarkEnd w:id="97"/>
    </w:p>
    <w:p w14:paraId="186A80FE" w14:textId="77777777" w:rsidR="008E1188" w:rsidRDefault="008E1188">
      <w:pPr>
        <w:pStyle w:val="Heading1separatationline"/>
      </w:pPr>
    </w:p>
    <w:p w14:paraId="186A80FF" w14:textId="77777777" w:rsidR="008E1188" w:rsidRPr="008E1188" w:rsidRDefault="005A4C20">
      <w:pPr>
        <w:pStyle w:val="BodyText"/>
        <w:rPr>
          <w:ins w:id="98" w:author="dogdogsusan" w:date="2024-04-09T23:06:00Z"/>
          <w:highlight w:val="yellow"/>
          <w:lang w:val="en-US" w:eastAsia="zh-CN"/>
          <w:rPrChange w:id="99" w:author="dogdogsusan" w:date="2024-04-09T23:06:00Z">
            <w:rPr>
              <w:ins w:id="100" w:author="dogdogsusan" w:date="2024-04-09T23:06:00Z"/>
              <w:lang w:val="en-US" w:eastAsia="zh-CN"/>
            </w:rPr>
          </w:rPrChange>
        </w:rPr>
      </w:pPr>
      <w:ins w:id="101" w:author="dogdogsusan" w:date="2024-04-09T23:06:00Z">
        <w:r>
          <w:rPr>
            <w:highlight w:val="yellow"/>
            <w:lang w:val="en-US" w:eastAsia="zh-CN"/>
            <w:rPrChange w:id="102" w:author="dogdogsusan" w:date="2024-04-09T23:06:00Z">
              <w:rPr>
                <w:lang w:val="en-US" w:eastAsia="zh-CN"/>
              </w:rPr>
            </w:rPrChange>
          </w:rPr>
          <w:t xml:space="preserve">Kind of correction what we are discussed </w:t>
        </w:r>
      </w:ins>
    </w:p>
    <w:p w14:paraId="186A8100" w14:textId="77777777" w:rsidR="008E1188" w:rsidRDefault="005A4C20">
      <w:pPr>
        <w:pStyle w:val="BodyText"/>
      </w:pPr>
      <w:r>
        <w:t xml:space="preserve">A scheme for providing the users with the appropriate GNSS </w:t>
      </w:r>
      <w:r>
        <w:rPr>
          <w:rFonts w:hint="eastAsia"/>
          <w:lang w:val="en-US" w:eastAsia="zh-CN"/>
        </w:rPr>
        <w:t>S</w:t>
      </w:r>
      <w:proofErr w:type="spellStart"/>
      <w:r>
        <w:t>atellite</w:t>
      </w:r>
      <w:proofErr w:type="spellEnd"/>
      <w:r>
        <w:t>-based PPP Maritime Service should be established, including the provision of maritime safety related information to the end users.</w:t>
      </w:r>
    </w:p>
    <w:p w14:paraId="186A8101" w14:textId="77777777" w:rsidR="008E1188" w:rsidRDefault="005A4C20">
      <w:pPr>
        <w:pStyle w:val="BodyText"/>
      </w:pPr>
      <w:r>
        <w:t xml:space="preserve">This section describes an example of this scheme, with relevant stakeholders involved, including the interfaces between them and the provision of GNSS satellite-based PPP </w:t>
      </w:r>
      <w:proofErr w:type="gramStart"/>
      <w:r>
        <w:t>service related</w:t>
      </w:r>
      <w:proofErr w:type="gramEnd"/>
      <w:r>
        <w:t xml:space="preserve"> Maritime Safety Information (MSI) to the end users. The picture below presents schematically this </w:t>
      </w:r>
      <w:proofErr w:type="gramStart"/>
      <w:r>
        <w:t>High level</w:t>
      </w:r>
      <w:proofErr w:type="gramEnd"/>
      <w:r>
        <w:t xml:space="preserve"> Service provision model:</w:t>
      </w:r>
    </w:p>
    <w:p w14:paraId="186A8102" w14:textId="77777777" w:rsidR="008E1188" w:rsidRDefault="005A4C20">
      <w:pPr>
        <w:pStyle w:val="Tablecaption"/>
        <w:ind w:left="851" w:hanging="851"/>
        <w:jc w:val="center"/>
      </w:pPr>
      <w:r>
        <w:rPr>
          <w:noProof/>
        </w:rPr>
        <w:drawing>
          <wp:inline distT="0" distB="0" distL="0" distR="0" wp14:anchorId="186A8151" wp14:editId="186A8152">
            <wp:extent cx="4588510" cy="3063240"/>
            <wp:effectExtent l="0" t="0" r="6350" b="0"/>
            <wp:docPr id="95609178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091784" name="图片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4588510" cy="3063240"/>
                    </a:xfrm>
                    <a:prstGeom prst="rect">
                      <a:avLst/>
                    </a:prstGeom>
                    <a:noFill/>
                    <a:ln>
                      <a:noFill/>
                    </a:ln>
                  </pic:spPr>
                </pic:pic>
              </a:graphicData>
            </a:graphic>
          </wp:inline>
        </w:drawing>
      </w:r>
      <w:bookmarkStart w:id="103" w:name="_Ref20913276"/>
    </w:p>
    <w:p w14:paraId="186A8103" w14:textId="77777777" w:rsidR="008E1188" w:rsidRDefault="005A4C20">
      <w:pPr>
        <w:pStyle w:val="Tablecaption"/>
        <w:ind w:left="851" w:hanging="851"/>
        <w:jc w:val="center"/>
      </w:pPr>
      <w:bookmarkStart w:id="104" w:name="_Toc176183417"/>
      <w:r>
        <w:t xml:space="preserve">Figure </w:t>
      </w:r>
      <w:r>
        <w:rPr>
          <w:rFonts w:hint="eastAsia"/>
          <w:lang w:eastAsia="zh-CN"/>
        </w:rPr>
        <w:t>5</w:t>
      </w:r>
      <w:r>
        <w:noBreakHyphen/>
      </w:r>
      <w:r>
        <w:fldChar w:fldCharType="begin"/>
      </w:r>
      <w:r>
        <w:instrText xml:space="preserve"> SEQ Figure \* ARABIC \s 1 </w:instrText>
      </w:r>
      <w:r>
        <w:fldChar w:fldCharType="separate"/>
      </w:r>
      <w:r>
        <w:t>1</w:t>
      </w:r>
      <w:r>
        <w:fldChar w:fldCharType="end"/>
      </w:r>
      <w:bookmarkEnd w:id="103"/>
      <w:r>
        <w:t xml:space="preserve">: GNSS </w:t>
      </w:r>
      <w:r>
        <w:rPr>
          <w:rFonts w:hint="eastAsia"/>
          <w:lang w:val="en-US" w:eastAsia="zh-CN"/>
        </w:rPr>
        <w:t>S</w:t>
      </w:r>
      <w:proofErr w:type="spellStart"/>
      <w:r>
        <w:t>atellite</w:t>
      </w:r>
      <w:proofErr w:type="spellEnd"/>
      <w:r>
        <w:t>-based PPP Maritime Service Provision Scheme</w:t>
      </w:r>
      <w:bookmarkEnd w:id="104"/>
      <w:r>
        <w:t xml:space="preserve"> </w:t>
      </w:r>
    </w:p>
    <w:p w14:paraId="186A8104" w14:textId="77777777" w:rsidR="008E1188" w:rsidRDefault="005A4C20">
      <w:pPr>
        <w:pStyle w:val="Heading1"/>
      </w:pPr>
      <w:bookmarkStart w:id="105" w:name="_Toc148536125"/>
      <w:bookmarkStart w:id="106" w:name="_Toc148536118"/>
      <w:bookmarkStart w:id="107" w:name="_Toc148536586"/>
      <w:bookmarkStart w:id="108" w:name="_Toc148536608"/>
      <w:bookmarkStart w:id="109" w:name="_Toc148536494"/>
      <w:bookmarkStart w:id="110" w:name="_Toc148536578"/>
      <w:bookmarkStart w:id="111" w:name="_Toc148536507"/>
      <w:bookmarkStart w:id="112" w:name="_Toc148536596"/>
      <w:bookmarkStart w:id="113" w:name="_Toc148536590"/>
      <w:bookmarkStart w:id="114" w:name="_Toc148536110"/>
      <w:bookmarkStart w:id="115" w:name="_Toc148536500"/>
      <w:bookmarkStart w:id="116" w:name="_Toc148536496"/>
      <w:bookmarkStart w:id="117" w:name="_Toc148536121"/>
      <w:bookmarkStart w:id="118" w:name="_Toc148536489"/>
      <w:bookmarkStart w:id="119" w:name="_Toc148536132"/>
      <w:bookmarkStart w:id="120" w:name="_Toc148536510"/>
      <w:bookmarkStart w:id="121" w:name="_Toc148536111"/>
      <w:bookmarkStart w:id="122" w:name="_Toc148536513"/>
      <w:bookmarkStart w:id="123" w:name="_Toc148536585"/>
      <w:bookmarkStart w:id="124" w:name="_Toc148536501"/>
      <w:bookmarkStart w:id="125" w:name="_Toc148536502"/>
      <w:bookmarkStart w:id="126" w:name="_Toc148536599"/>
      <w:bookmarkStart w:id="127" w:name="_Toc148536495"/>
      <w:bookmarkStart w:id="128" w:name="_Toc148536136"/>
      <w:bookmarkStart w:id="129" w:name="_Toc148536134"/>
      <w:bookmarkStart w:id="130" w:name="_Toc148536127"/>
      <w:bookmarkStart w:id="131" w:name="_Toc148536597"/>
      <w:bookmarkStart w:id="132" w:name="_Toc148536512"/>
      <w:bookmarkStart w:id="133" w:name="_Toc148536589"/>
      <w:bookmarkStart w:id="134" w:name="_Toc148536113"/>
      <w:bookmarkStart w:id="135" w:name="_Toc148536579"/>
      <w:bookmarkStart w:id="136" w:name="_Toc148536587"/>
      <w:bookmarkStart w:id="137" w:name="_Toc148536521"/>
      <w:bookmarkStart w:id="138" w:name="_Toc148536138"/>
      <w:bookmarkStart w:id="139" w:name="_Toc148536600"/>
      <w:bookmarkStart w:id="140" w:name="_Toc148536581"/>
      <w:bookmarkStart w:id="141" w:name="_Toc148536107"/>
      <w:bookmarkStart w:id="142" w:name="_Toc148536584"/>
      <w:bookmarkStart w:id="143" w:name="_Toc148536499"/>
      <w:bookmarkStart w:id="144" w:name="_Toc148536588"/>
      <w:bookmarkStart w:id="145" w:name="_Toc148536508"/>
      <w:bookmarkStart w:id="146" w:name="_Toc148536109"/>
      <w:bookmarkStart w:id="147" w:name="_Toc148536117"/>
      <w:bookmarkStart w:id="148" w:name="_Toc148536518"/>
      <w:bookmarkStart w:id="149" w:name="_Toc148536598"/>
      <w:bookmarkStart w:id="150" w:name="_Toc148536606"/>
      <w:bookmarkStart w:id="151" w:name="_Toc148536497"/>
      <w:bookmarkStart w:id="152" w:name="_Toc148536129"/>
      <w:bookmarkStart w:id="153" w:name="_Toc148536128"/>
      <w:bookmarkStart w:id="154" w:name="_Toc148536112"/>
      <w:bookmarkStart w:id="155" w:name="_Toc148536503"/>
      <w:bookmarkStart w:id="156" w:name="_Toc148536139"/>
      <w:bookmarkStart w:id="157" w:name="_Toc148536582"/>
      <w:bookmarkStart w:id="158" w:name="_Toc148536108"/>
      <w:bookmarkStart w:id="159" w:name="_Toc148536122"/>
      <w:bookmarkStart w:id="160" w:name="_Toc148536595"/>
      <w:bookmarkStart w:id="161" w:name="_Toc148536603"/>
      <w:bookmarkStart w:id="162" w:name="_Toc148536517"/>
      <w:bookmarkStart w:id="163" w:name="_Toc148536604"/>
      <w:bookmarkStart w:id="164" w:name="_Toc148536135"/>
      <w:bookmarkStart w:id="165" w:name="_Toc148536580"/>
      <w:bookmarkStart w:id="166" w:name="_Toc148536520"/>
      <w:bookmarkStart w:id="167" w:name="_Toc148536119"/>
      <w:bookmarkStart w:id="168" w:name="_Toc148536123"/>
      <w:bookmarkStart w:id="169" w:name="_Toc148536493"/>
      <w:bookmarkStart w:id="170" w:name="_Toc148536509"/>
      <w:bookmarkStart w:id="171" w:name="_Toc148536605"/>
      <w:bookmarkStart w:id="172" w:name="_Toc148536577"/>
      <w:bookmarkStart w:id="173" w:name="_Toc148536576"/>
      <w:bookmarkStart w:id="174" w:name="_Toc148536116"/>
      <w:bookmarkStart w:id="175" w:name="_Toc148536594"/>
      <w:bookmarkStart w:id="176" w:name="_Toc148536492"/>
      <w:bookmarkStart w:id="177" w:name="_Toc148536511"/>
      <w:bookmarkStart w:id="178" w:name="_Toc148536131"/>
      <w:bookmarkStart w:id="179" w:name="_Toc148536506"/>
      <w:bookmarkStart w:id="180" w:name="_Toc148536120"/>
      <w:bookmarkStart w:id="181" w:name="_Toc148536124"/>
      <w:bookmarkStart w:id="182" w:name="_Toc148536592"/>
      <w:bookmarkStart w:id="183" w:name="_Toc148536504"/>
      <w:bookmarkStart w:id="184" w:name="_Toc148536514"/>
      <w:bookmarkStart w:id="185" w:name="_Toc148536516"/>
      <w:bookmarkStart w:id="186" w:name="_Toc148536601"/>
      <w:bookmarkStart w:id="187" w:name="_Toc148536593"/>
      <w:bookmarkStart w:id="188" w:name="_Toc148536607"/>
      <w:bookmarkStart w:id="189" w:name="_Toc148536114"/>
      <w:bookmarkStart w:id="190" w:name="_Toc148536505"/>
      <w:bookmarkStart w:id="191" w:name="_Toc148536126"/>
      <w:bookmarkStart w:id="192" w:name="_Toc148536491"/>
      <w:bookmarkStart w:id="193" w:name="_Toc148536591"/>
      <w:bookmarkStart w:id="194" w:name="_Toc148536519"/>
      <w:bookmarkStart w:id="195" w:name="_Toc148536137"/>
      <w:bookmarkStart w:id="196" w:name="_Toc148536583"/>
      <w:bookmarkStart w:id="197" w:name="_Toc148536490"/>
      <w:bookmarkStart w:id="198" w:name="_Toc148536498"/>
      <w:bookmarkStart w:id="199" w:name="_Toc148536115"/>
      <w:bookmarkStart w:id="200" w:name="_Toc148536130"/>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tab/>
      </w:r>
      <w:bookmarkStart w:id="201" w:name="_Toc176183892"/>
      <w:r>
        <w:t>User Segment Approach</w:t>
      </w:r>
      <w:bookmarkEnd w:id="201"/>
    </w:p>
    <w:p w14:paraId="186A8105" w14:textId="77777777" w:rsidR="008E1188" w:rsidRDefault="008E1188">
      <w:pPr>
        <w:pStyle w:val="Heading1separatationline"/>
      </w:pPr>
    </w:p>
    <w:p w14:paraId="186A8106" w14:textId="77777777" w:rsidR="008E1188" w:rsidRDefault="005A4C20">
      <w:pPr>
        <w:pStyle w:val="BodyText"/>
        <w:rPr>
          <w:ins w:id="202" w:author="dogdogsusan" w:date="2024-04-10T21:00:00Z"/>
          <w:highlight w:val="yellow"/>
          <w:lang w:eastAsia="zh-CN"/>
        </w:rPr>
      </w:pPr>
      <w:ins w:id="203" w:author="CHINA" w:date="2023-10-19T16:56:00Z">
        <w:r>
          <w:rPr>
            <w:highlight w:val="yellow"/>
            <w:lang w:eastAsia="zh-CN"/>
            <w:rPrChange w:id="204" w:author="dogdogsusan" w:date="2024-04-09T15:50:00Z">
              <w:rPr>
                <w:lang w:eastAsia="zh-CN"/>
              </w:rPr>
            </w:rPrChange>
          </w:rPr>
          <w:lastRenderedPageBreak/>
          <w:t>[</w:t>
        </w:r>
      </w:ins>
      <w:ins w:id="205" w:author="CHINA" w:date="2023-10-19T16:52:00Z">
        <w:r>
          <w:rPr>
            <w:highlight w:val="yellow"/>
            <w:lang w:eastAsia="zh-CN"/>
            <w:rPrChange w:id="206" w:author="dogdogsusan" w:date="2024-04-09T15:50:00Z">
              <w:rPr>
                <w:lang w:eastAsia="zh-CN"/>
              </w:rPr>
            </w:rPrChange>
          </w:rPr>
          <w:t>I</w:t>
        </w:r>
      </w:ins>
      <w:ins w:id="207" w:author="CHINA" w:date="2023-10-19T16:53:00Z">
        <w:r>
          <w:rPr>
            <w:highlight w:val="yellow"/>
            <w:lang w:eastAsia="zh-CN"/>
            <w:rPrChange w:id="208" w:author="dogdogsusan" w:date="2024-04-09T15:50:00Z">
              <w:rPr>
                <w:lang w:eastAsia="zh-CN"/>
              </w:rPr>
            </w:rPrChange>
          </w:rPr>
          <w:t>ncluding specific scenario</w:t>
        </w:r>
      </w:ins>
      <w:ins w:id="209" w:author="CHINA" w:date="2023-10-19T17:19:00Z">
        <w:r>
          <w:rPr>
            <w:highlight w:val="yellow"/>
            <w:lang w:eastAsia="zh-CN"/>
            <w:rPrChange w:id="210" w:author="dogdogsusan" w:date="2024-04-09T15:50:00Z">
              <w:rPr>
                <w:lang w:eastAsia="zh-CN"/>
              </w:rPr>
            </w:rPrChange>
          </w:rPr>
          <w:t>s</w:t>
        </w:r>
      </w:ins>
      <w:ins w:id="211" w:author="CHINA" w:date="2023-10-19T16:53:00Z">
        <w:r>
          <w:rPr>
            <w:highlight w:val="yellow"/>
            <w:lang w:eastAsia="zh-CN"/>
            <w:rPrChange w:id="212" w:author="dogdogsusan" w:date="2024-04-09T15:50:00Z">
              <w:rPr>
                <w:lang w:eastAsia="zh-CN"/>
              </w:rPr>
            </w:rPrChange>
          </w:rPr>
          <w:t xml:space="preserve"> for maritime usage</w:t>
        </w:r>
      </w:ins>
      <w:ins w:id="213" w:author="CHINA" w:date="2023-10-19T16:56:00Z">
        <w:r>
          <w:rPr>
            <w:highlight w:val="yellow"/>
            <w:lang w:eastAsia="zh-CN"/>
            <w:rPrChange w:id="214" w:author="dogdogsusan" w:date="2024-04-09T15:50:00Z">
              <w:rPr>
                <w:lang w:eastAsia="zh-CN"/>
              </w:rPr>
            </w:rPrChange>
          </w:rPr>
          <w:t>]</w:t>
        </w:r>
      </w:ins>
    </w:p>
    <w:p w14:paraId="186A8107" w14:textId="77777777" w:rsidR="008E1188" w:rsidRPr="008E1188" w:rsidRDefault="005A4C20">
      <w:pPr>
        <w:pStyle w:val="BodyText"/>
        <w:rPr>
          <w:highlight w:val="yellow"/>
          <w:lang w:val="en-US" w:eastAsia="zh-CN"/>
          <w:rPrChange w:id="215" w:author="dogdogsusan" w:date="2024-04-09T15:50:00Z">
            <w:rPr>
              <w:lang w:eastAsia="zh-CN"/>
            </w:rPr>
          </w:rPrChange>
        </w:rPr>
      </w:pPr>
      <w:ins w:id="216" w:author="dogdogsusan" w:date="2024-04-10T21:00:00Z">
        <w:r>
          <w:rPr>
            <w:rFonts w:hint="eastAsia"/>
            <w:highlight w:val="yellow"/>
            <w:lang w:val="en-US" w:eastAsia="zh-CN"/>
          </w:rPr>
          <w:t>Considering the method</w:t>
        </w:r>
      </w:ins>
      <w:ins w:id="217" w:author="dogdogsusan" w:date="2024-04-10T21:01:00Z">
        <w:r>
          <w:rPr>
            <w:rFonts w:hint="eastAsia"/>
            <w:highlight w:val="yellow"/>
            <w:lang w:val="en-US" w:eastAsia="zh-CN"/>
          </w:rPr>
          <w:t xml:space="preserve"> under free or charging</w:t>
        </w:r>
      </w:ins>
    </w:p>
    <w:p w14:paraId="186A8108" w14:textId="77777777" w:rsidR="008E1188" w:rsidRDefault="005A4C20">
      <w:pPr>
        <w:pStyle w:val="Heading2"/>
        <w:rPr>
          <w:lang w:eastAsia="zh-CN"/>
        </w:rPr>
      </w:pPr>
      <w:bookmarkStart w:id="218" w:name="_Toc176183893"/>
      <w:r>
        <w:rPr>
          <w:lang w:eastAsia="zh-CN"/>
        </w:rPr>
        <w:t>MASS</w:t>
      </w:r>
      <w:bookmarkEnd w:id="218"/>
    </w:p>
    <w:p w14:paraId="186A8109" w14:textId="77777777" w:rsidR="008E1188" w:rsidRDefault="008E1188">
      <w:pPr>
        <w:pStyle w:val="BodyText"/>
        <w:rPr>
          <w:highlight w:val="yellow"/>
          <w:lang w:eastAsia="zh-CN"/>
        </w:rPr>
      </w:pPr>
    </w:p>
    <w:p w14:paraId="186A810A" w14:textId="77777777" w:rsidR="008E1188" w:rsidRDefault="008E1188">
      <w:pPr>
        <w:pStyle w:val="BodyText"/>
        <w:rPr>
          <w:highlight w:val="yellow"/>
          <w:lang w:eastAsia="zh-CN"/>
        </w:rPr>
      </w:pPr>
    </w:p>
    <w:p w14:paraId="186A810B" w14:textId="77777777" w:rsidR="008E1188" w:rsidRDefault="005A4C20">
      <w:pPr>
        <w:pStyle w:val="Heading2"/>
        <w:rPr>
          <w:lang w:eastAsia="zh-CN"/>
        </w:rPr>
      </w:pPr>
      <w:bookmarkStart w:id="219" w:name="_Toc176183894"/>
      <w:r>
        <w:rPr>
          <w:lang w:eastAsia="zh-CN"/>
        </w:rPr>
        <w:t>Dredging</w:t>
      </w:r>
      <w:bookmarkEnd w:id="219"/>
    </w:p>
    <w:p w14:paraId="186A810C" w14:textId="77777777" w:rsidR="008E1188" w:rsidRDefault="008E1188">
      <w:pPr>
        <w:pStyle w:val="Heading2separationline"/>
        <w:rPr>
          <w:lang w:eastAsia="zh-CN"/>
        </w:rPr>
      </w:pPr>
    </w:p>
    <w:p w14:paraId="186A810D" w14:textId="77777777" w:rsidR="008E1188" w:rsidRDefault="005A4C20">
      <w:pPr>
        <w:pStyle w:val="BodyText"/>
        <w:rPr>
          <w:del w:id="220" w:author="CHINA" w:date="2024-09-06T15:16:00Z"/>
          <w:lang w:eastAsia="zh-CN"/>
        </w:rPr>
      </w:pPr>
      <w:ins w:id="221" w:author="CHINA" w:date="2024-09-06T15:16:00Z">
        <w:r>
          <w:rPr>
            <w:lang w:eastAsia="zh-CN"/>
          </w:rPr>
          <w:t xml:space="preserve">Dredging is the removal of sediments and debris from the bottom of lakes, rivers, </w:t>
        </w:r>
        <w:proofErr w:type="spellStart"/>
        <w:r>
          <w:rPr>
            <w:lang w:eastAsia="zh-CN"/>
          </w:rPr>
          <w:t>harbors</w:t>
        </w:r>
        <w:proofErr w:type="spellEnd"/>
        <w:r>
          <w:rPr>
            <w:lang w:eastAsia="zh-CN"/>
          </w:rPr>
          <w:t xml:space="preserve">, and other water bodies. It is a routine necessity in waterways around the world because sedimentation—the natural process of sand and silt washing downstream—gradually fills channels and </w:t>
        </w:r>
        <w:proofErr w:type="spellStart"/>
        <w:r>
          <w:rPr>
            <w:lang w:eastAsia="zh-CN"/>
          </w:rPr>
          <w:t>harbors</w:t>
        </w:r>
        <w:proofErr w:type="spellEnd"/>
        <w:r>
          <w:rPr>
            <w:lang w:eastAsia="zh-CN"/>
          </w:rPr>
          <w:t>.</w:t>
        </w:r>
        <w:r>
          <w:rPr>
            <w:rFonts w:hint="eastAsia"/>
            <w:lang w:eastAsia="zh-CN"/>
          </w:rPr>
          <w:t xml:space="preserve"> </w:t>
        </w:r>
        <w:r>
          <w:rPr>
            <w:lang w:eastAsia="zh-CN"/>
          </w:rPr>
          <w:t xml:space="preserve">Dredging often is focused on maintaining or increasing the depth of navigation channels, anchorages, or berthing areas to ensure the safe passage of boats and ships. Vessels require a certain amount of water </w:t>
        </w:r>
        <w:proofErr w:type="gramStart"/>
        <w:r>
          <w:rPr>
            <w:lang w:eastAsia="zh-CN"/>
          </w:rPr>
          <w:t>in order to</w:t>
        </w:r>
        <w:proofErr w:type="gramEnd"/>
        <w:r>
          <w:rPr>
            <w:lang w:eastAsia="zh-CN"/>
          </w:rPr>
          <w:t xml:space="preserve"> float and not touch bottom.</w:t>
        </w:r>
        <w:r>
          <w:rPr>
            <w:rFonts w:hint="eastAsia"/>
            <w:lang w:eastAsia="zh-CN"/>
          </w:rPr>
          <w:t xml:space="preserve"> A </w:t>
        </w:r>
        <w:r>
          <w:rPr>
            <w:lang w:eastAsia="zh-CN"/>
          </w:rPr>
          <w:t>Dredge Positioning System is often</w:t>
        </w:r>
        <w:r>
          <w:rPr>
            <w:rFonts w:hint="eastAsia"/>
            <w:lang w:eastAsia="zh-CN"/>
          </w:rPr>
          <w:t xml:space="preserve"> used combined with GNS</w:t>
        </w:r>
        <w:r>
          <w:rPr>
            <w:rFonts w:hint="eastAsia"/>
            <w:lang w:eastAsia="zh-CN"/>
          </w:rPr>
          <w:t xml:space="preserve">S </w:t>
        </w:r>
      </w:ins>
      <w:ins w:id="222" w:author="CHINA" w:date="2024-09-06T16:09:00Z">
        <w:r>
          <w:rPr>
            <w:lang w:val="en-US"/>
          </w:rPr>
          <w:t>Real-time kinematic</w:t>
        </w:r>
        <w:r>
          <w:rPr>
            <w:rFonts w:hint="eastAsia"/>
            <w:lang w:eastAsia="zh-CN"/>
          </w:rPr>
          <w:t xml:space="preserve"> (</w:t>
        </w:r>
      </w:ins>
      <w:ins w:id="223" w:author="CHINA" w:date="2024-09-06T15:16:00Z">
        <w:r>
          <w:rPr>
            <w:rFonts w:hint="eastAsia"/>
            <w:lang w:eastAsia="zh-CN"/>
          </w:rPr>
          <w:t>RTK</w:t>
        </w:r>
      </w:ins>
      <w:ins w:id="224" w:author="CHINA" w:date="2024-09-06T16:09:00Z">
        <w:r>
          <w:rPr>
            <w:rFonts w:hint="eastAsia"/>
            <w:lang w:eastAsia="zh-CN"/>
          </w:rPr>
          <w:t>)</w:t>
        </w:r>
      </w:ins>
      <w:ins w:id="225" w:author="CHINA" w:date="2024-09-06T15:16:00Z">
        <w:r>
          <w:rPr>
            <w:rFonts w:hint="eastAsia"/>
            <w:lang w:eastAsia="zh-CN"/>
          </w:rPr>
          <w:t xml:space="preserve"> </w:t>
        </w:r>
        <w:r>
          <w:rPr>
            <w:lang w:eastAsia="zh-CN"/>
          </w:rPr>
          <w:t>positioning</w:t>
        </w:r>
        <w:r>
          <w:rPr>
            <w:rFonts w:hint="eastAsia"/>
            <w:lang w:eastAsia="zh-CN"/>
          </w:rPr>
          <w:t xml:space="preserve"> devices to </w:t>
        </w:r>
        <w:r>
          <w:rPr>
            <w:lang w:eastAsia="zh-CN"/>
          </w:rPr>
          <w:t>show a superimposed</w:t>
        </w:r>
        <w:r>
          <w:rPr>
            <w:rFonts w:hint="eastAsia"/>
            <w:lang w:eastAsia="zh-CN"/>
          </w:rPr>
          <w:t xml:space="preserve"> </w:t>
        </w:r>
        <w:r>
          <w:rPr>
            <w:lang w:eastAsia="zh-CN"/>
          </w:rPr>
          <w:t xml:space="preserve">view of the dredge location in real-time over the survey. </w:t>
        </w:r>
        <w:r>
          <w:rPr>
            <w:rFonts w:hint="eastAsia"/>
            <w:lang w:eastAsia="zh-CN"/>
          </w:rPr>
          <w:t>GNSS satellite-based PPP service can provide real-time high accuracy location without extra augmentation GNSS devices.</w:t>
        </w:r>
        <w:r>
          <w:rPr>
            <w:rFonts w:ascii="Lato" w:hAnsi="Lato"/>
            <w:color w:val="000000"/>
            <w:sz w:val="18"/>
            <w:shd w:val="clear" w:color="auto" w:fill="F7F7F7"/>
          </w:rPr>
          <w:t xml:space="preserve"> </w:t>
        </w:r>
        <w:r>
          <w:rPr>
            <w:rFonts w:ascii="Lato" w:hAnsi="Lato" w:hint="eastAsia"/>
            <w:color w:val="000000"/>
            <w:sz w:val="18"/>
            <w:shd w:val="clear" w:color="auto" w:fill="F7F7F7"/>
            <w:lang w:eastAsia="zh-CN"/>
          </w:rPr>
          <w:t xml:space="preserve">It </w:t>
        </w:r>
        <w:r>
          <w:rPr>
            <w:lang w:eastAsia="zh-CN"/>
          </w:rPr>
          <w:t>precisely identifies the location of the attachment at the end of the excavator boom/stick assembly.</w:t>
        </w:r>
        <w:r>
          <w:rPr>
            <w:rFonts w:hint="eastAsia"/>
            <w:lang w:eastAsia="zh-CN"/>
          </w:rPr>
          <w:t xml:space="preserve"> And together </w:t>
        </w:r>
        <w:r>
          <w:rPr>
            <w:lang w:eastAsia="zh-CN"/>
          </w:rPr>
          <w:t>with</w:t>
        </w:r>
        <w:r>
          <w:rPr>
            <w:rFonts w:hint="eastAsia"/>
            <w:lang w:eastAsia="zh-CN"/>
          </w:rPr>
          <w:t xml:space="preserve"> the dredge positioning </w:t>
        </w:r>
        <w:r>
          <w:rPr>
            <w:lang w:eastAsia="zh-CN"/>
          </w:rPr>
          <w:t>system,</w:t>
        </w:r>
        <w:r>
          <w:rPr>
            <w:rFonts w:hint="eastAsia"/>
            <w:lang w:eastAsia="zh-CN"/>
          </w:rPr>
          <w:t xml:space="preserve"> </w:t>
        </w:r>
        <w:r>
          <w:rPr>
            <w:lang w:eastAsia="zh-CN"/>
          </w:rPr>
          <w:t>display</w:t>
        </w:r>
        <w:r>
          <w:rPr>
            <w:rFonts w:hint="eastAsia"/>
            <w:lang w:eastAsia="zh-CN"/>
          </w:rPr>
          <w:t>s</w:t>
        </w:r>
        <w:r>
          <w:rPr>
            <w:lang w:eastAsia="zh-CN"/>
          </w:rPr>
          <w:t xml:space="preserve"> a survey</w:t>
        </w:r>
        <w:r>
          <w:rPr>
            <w:rFonts w:hint="eastAsia"/>
            <w:lang w:eastAsia="zh-CN"/>
          </w:rPr>
          <w:t xml:space="preserve"> </w:t>
        </w:r>
        <w:r>
          <w:rPr>
            <w:lang w:eastAsia="zh-CN"/>
          </w:rPr>
          <w:t xml:space="preserve">or map of an as-built </w:t>
        </w:r>
        <w:proofErr w:type="spellStart"/>
        <w:r>
          <w:rPr>
            <w:lang w:eastAsia="zh-CN"/>
          </w:rPr>
          <w:t>color</w:t>
        </w:r>
        <w:proofErr w:type="spellEnd"/>
        <w:r>
          <w:rPr>
            <w:lang w:eastAsia="zh-CN"/>
          </w:rPr>
          <w:t xml:space="preserve"> bathometric surface of the area to be dredged.</w:t>
        </w:r>
        <w:r>
          <w:rPr>
            <w:rFonts w:hint="eastAsia"/>
            <w:lang w:eastAsia="zh-CN"/>
          </w:rPr>
          <w:t xml:space="preserve"> It </w:t>
        </w:r>
        <w:r>
          <w:rPr>
            <w:lang w:eastAsia="zh-CN"/>
          </w:rPr>
          <w:t>decreases the potential for damage by increasing situational awareness, and keeping the operator alerted when the digging attachment is positioned too close to environmental borders, infrastructure, or any other areas where the digging attachment can cause undesired damage.</w:t>
        </w:r>
      </w:ins>
    </w:p>
    <w:p w14:paraId="186A810E" w14:textId="77777777" w:rsidR="008E1188" w:rsidRDefault="008E1188">
      <w:pPr>
        <w:pStyle w:val="BodyText"/>
        <w:rPr>
          <w:lang w:eastAsia="zh-CN"/>
        </w:rPr>
      </w:pPr>
    </w:p>
    <w:p w14:paraId="186A810F" w14:textId="77777777" w:rsidR="008E1188" w:rsidRDefault="005A4C20">
      <w:pPr>
        <w:pStyle w:val="Heading2"/>
        <w:rPr>
          <w:lang w:eastAsia="zh-CN"/>
        </w:rPr>
      </w:pPr>
      <w:bookmarkStart w:id="226" w:name="_Toc176183895"/>
      <w:r>
        <w:rPr>
          <w:lang w:eastAsia="zh-CN"/>
        </w:rPr>
        <w:t>automatic docking</w:t>
      </w:r>
      <w:bookmarkEnd w:id="226"/>
    </w:p>
    <w:p w14:paraId="186A8110" w14:textId="77777777" w:rsidR="008E1188" w:rsidRDefault="008E1188">
      <w:pPr>
        <w:pStyle w:val="Heading2separationline"/>
        <w:rPr>
          <w:lang w:eastAsia="zh-CN"/>
        </w:rPr>
      </w:pPr>
    </w:p>
    <w:p w14:paraId="186A8111" w14:textId="77777777" w:rsidR="008E1188" w:rsidRDefault="005A4C20">
      <w:pPr>
        <w:pStyle w:val="BodyText"/>
        <w:rPr>
          <w:ins w:id="227" w:author="dogdogsusan" w:date="2024-09-11T05:55:00Z"/>
          <w:lang w:val="en-US" w:eastAsia="zh-CN"/>
        </w:rPr>
      </w:pPr>
      <w:ins w:id="228" w:author="CHINA" w:date="2024-09-06T16:02:00Z">
        <w:r>
          <w:rPr>
            <w:lang w:eastAsia="zh-CN"/>
          </w:rPr>
          <w:t xml:space="preserve">Among maritime operations, the docking of a vessel </w:t>
        </w:r>
        <w:proofErr w:type="gramStart"/>
        <w:r>
          <w:rPr>
            <w:lang w:eastAsia="zh-CN"/>
          </w:rPr>
          <w:t xml:space="preserve">is </w:t>
        </w:r>
        <w:r>
          <w:rPr>
            <w:lang w:eastAsia="zh-CN"/>
          </w:rPr>
          <w:t>considered to be</w:t>
        </w:r>
        <w:proofErr w:type="gramEnd"/>
        <w:r>
          <w:rPr>
            <w:lang w:eastAsia="zh-CN"/>
          </w:rPr>
          <w:t xml:space="preserve"> one of the most critical. This is because the vessel operates in a constrained area where highly accurate positioning measurements are required.</w:t>
        </w:r>
      </w:ins>
      <w:ins w:id="229" w:author="CHINA" w:date="2024-09-06T16:03:00Z">
        <w:r>
          <w:rPr>
            <w:lang w:val="en-US" w:eastAsia="zh-CN"/>
          </w:rPr>
          <w:t xml:space="preserve"> </w:t>
        </w:r>
      </w:ins>
      <w:ins w:id="230" w:author="CHINA" w:date="2024-09-06T16:08:00Z">
        <w:r>
          <w:rPr>
            <w:lang w:val="en-US" w:eastAsia="zh-CN"/>
          </w:rPr>
          <w:t xml:space="preserve">Real-time </w:t>
        </w:r>
        <w:proofErr w:type="gramStart"/>
        <w:r>
          <w:rPr>
            <w:lang w:val="en-US" w:eastAsia="zh-CN"/>
          </w:rPr>
          <w:t>kinematic</w:t>
        </w:r>
        <w:proofErr w:type="gramEnd"/>
        <w:r>
          <w:rPr>
            <w:lang w:val="en-US" w:eastAsia="zh-CN"/>
          </w:rPr>
          <w:t xml:space="preserve"> (RTK) GNSS can be used to determine position in centimeters. However, RTK GNSS is an expensive solution and has </w:t>
        </w:r>
        <w:proofErr w:type="gramStart"/>
        <w:r>
          <w:rPr>
            <w:lang w:val="en-US" w:eastAsia="zh-CN"/>
          </w:rPr>
          <w:t>a large number of</w:t>
        </w:r>
        <w:proofErr w:type="gramEnd"/>
        <w:r>
          <w:rPr>
            <w:lang w:val="en-US" w:eastAsia="zh-CN"/>
          </w:rPr>
          <w:t xml:space="preserve"> dropouts</w:t>
        </w:r>
      </w:ins>
      <w:ins w:id="231" w:author="CHINA" w:date="2024-09-06T16:12:00Z">
        <w:r>
          <w:rPr>
            <w:lang w:val="en-US" w:eastAsia="zh-CN"/>
          </w:rPr>
          <w:t xml:space="preserve"> since it needs </w:t>
        </w:r>
        <w:proofErr w:type="spellStart"/>
        <w:r>
          <w:rPr>
            <w:lang w:val="en-US" w:eastAsia="zh-CN"/>
          </w:rPr>
          <w:t>extro</w:t>
        </w:r>
        <w:proofErr w:type="spellEnd"/>
        <w:r>
          <w:rPr>
            <w:lang w:val="en-US" w:eastAsia="zh-CN"/>
          </w:rPr>
          <w:t xml:space="preserve"> augmentation stations</w:t>
        </w:r>
      </w:ins>
      <w:ins w:id="232" w:author="CHINA" w:date="2024-09-06T16:09:00Z">
        <w:r>
          <w:rPr>
            <w:lang w:val="en-US" w:eastAsia="zh-CN"/>
          </w:rPr>
          <w:t xml:space="preserve">. </w:t>
        </w:r>
        <w:r>
          <w:rPr>
            <w:rFonts w:hint="eastAsia"/>
            <w:lang w:eastAsia="zh-CN"/>
          </w:rPr>
          <w:t>GNSS satellite-based PPP service</w:t>
        </w:r>
      </w:ins>
      <w:ins w:id="233" w:author="CHINA" w:date="2024-09-06T16:08:00Z">
        <w:r>
          <w:rPr>
            <w:lang w:val="en-US" w:eastAsia="zh-CN"/>
          </w:rPr>
          <w:t xml:space="preserve"> </w:t>
        </w:r>
      </w:ins>
      <w:ins w:id="234" w:author="CHINA" w:date="2024-09-06T16:09:00Z">
        <w:r>
          <w:rPr>
            <w:lang w:val="en-US" w:eastAsia="zh-CN"/>
          </w:rPr>
          <w:t>can pro</w:t>
        </w:r>
      </w:ins>
      <w:ins w:id="235" w:author="CHINA" w:date="2024-09-06T16:10:00Z">
        <w:r>
          <w:rPr>
            <w:lang w:val="en-US" w:eastAsia="zh-CN"/>
          </w:rPr>
          <w:t xml:space="preserve">vide </w:t>
        </w:r>
      </w:ins>
      <w:ins w:id="236" w:author="CHINA" w:date="2024-09-06T16:09:00Z">
        <w:r>
          <w:rPr>
            <w:lang w:val="en-US" w:eastAsia="zh-CN"/>
          </w:rPr>
          <w:t xml:space="preserve">centimeter accuracy </w:t>
        </w:r>
      </w:ins>
      <w:ins w:id="237" w:author="CHINA" w:date="2024-09-06T16:12:00Z">
        <w:r>
          <w:rPr>
            <w:lang w:val="en-US" w:eastAsia="zh-CN"/>
          </w:rPr>
          <w:t xml:space="preserve">during </w:t>
        </w:r>
      </w:ins>
      <w:ins w:id="238" w:author="CHINA" w:date="2024-09-06T16:10:00Z">
        <w:r>
          <w:rPr>
            <w:lang w:val="en-US" w:eastAsia="zh-CN"/>
          </w:rPr>
          <w:t>autonomous docking</w:t>
        </w:r>
      </w:ins>
      <w:ins w:id="239" w:author="CHINA" w:date="2024-09-06T16:12:00Z">
        <w:r>
          <w:rPr>
            <w:lang w:val="en-US" w:eastAsia="zh-CN"/>
          </w:rPr>
          <w:t xml:space="preserve"> by a single receiver</w:t>
        </w:r>
      </w:ins>
      <w:ins w:id="240" w:author="CHINA" w:date="2024-09-06T16:10:00Z">
        <w:r>
          <w:rPr>
            <w:lang w:val="en-US" w:eastAsia="zh-CN"/>
          </w:rPr>
          <w:t>.</w:t>
        </w:r>
      </w:ins>
      <w:ins w:id="241" w:author="CHINA" w:date="2024-09-06T16:13:00Z">
        <w:r>
          <w:rPr>
            <w:lang w:val="en-US" w:eastAsia="zh-CN"/>
          </w:rPr>
          <w:t xml:space="preserve"> </w:t>
        </w:r>
      </w:ins>
      <w:ins w:id="242" w:author="CHINA" w:date="2024-09-06T16:17:00Z">
        <w:r>
          <w:rPr>
            <w:lang w:val="en-US" w:eastAsia="zh-CN"/>
          </w:rPr>
          <w:t>A</w:t>
        </w:r>
        <w:r>
          <w:rPr>
            <w:lang w:val="en-US" w:eastAsia="zh-CN"/>
          </w:rPr>
          <w:t xml:space="preserve">utonomous vessels have the </w:t>
        </w:r>
        <w:r>
          <w:rPr>
            <w:lang w:val="en-US" w:eastAsia="zh-CN"/>
          </w:rPr>
          <w:t>potential to operate reliably under safety-critical docking operations</w:t>
        </w:r>
      </w:ins>
    </w:p>
    <w:p w14:paraId="186A8112" w14:textId="77777777" w:rsidR="008E1188" w:rsidRDefault="005A4C20">
      <w:pPr>
        <w:pStyle w:val="BodyText"/>
        <w:rPr>
          <w:del w:id="243" w:author="CHINA" w:date="2024-09-06T16:17:00Z"/>
          <w:lang w:eastAsia="zh-CN"/>
        </w:rPr>
      </w:pPr>
      <w:ins w:id="244" w:author="CHINA" w:date="2024-09-06T16:17:00Z">
        <w:r>
          <w:rPr>
            <w:lang w:val="en-US"/>
          </w:rPr>
          <w:t>.</w:t>
        </w:r>
      </w:ins>
    </w:p>
    <w:p w14:paraId="186A8113" w14:textId="77777777" w:rsidR="008E1188" w:rsidRDefault="008E1188">
      <w:pPr>
        <w:pStyle w:val="BodyText"/>
        <w:rPr>
          <w:del w:id="245" w:author="CHINA" w:date="2024-09-06T16:17:00Z"/>
          <w:lang w:eastAsia="zh-CN"/>
        </w:rPr>
      </w:pPr>
    </w:p>
    <w:p w14:paraId="186A8114" w14:textId="77777777" w:rsidR="008E1188" w:rsidRDefault="008E1188">
      <w:pPr>
        <w:pStyle w:val="BodyText"/>
        <w:rPr>
          <w:del w:id="246" w:author="CHINA" w:date="2024-09-06T16:17:00Z"/>
          <w:lang w:eastAsia="zh-CN"/>
        </w:rPr>
      </w:pPr>
    </w:p>
    <w:p w14:paraId="186A8115" w14:textId="77777777" w:rsidR="008E1188" w:rsidRDefault="005A4C20">
      <w:pPr>
        <w:pStyle w:val="Heading2"/>
        <w:rPr>
          <w:lang w:eastAsia="zh-CN"/>
        </w:rPr>
      </w:pPr>
      <w:bookmarkStart w:id="247" w:name="_Toc176183896"/>
      <w:r>
        <w:rPr>
          <w:lang w:eastAsia="zh-CN"/>
        </w:rPr>
        <w:t>cargo handling</w:t>
      </w:r>
      <w:bookmarkEnd w:id="247"/>
    </w:p>
    <w:p w14:paraId="186A8116" w14:textId="77777777" w:rsidR="008E1188" w:rsidRDefault="008E1188">
      <w:pPr>
        <w:pStyle w:val="Heading2separationline"/>
        <w:rPr>
          <w:lang w:eastAsia="zh-CN"/>
        </w:rPr>
      </w:pPr>
    </w:p>
    <w:p w14:paraId="186A8117" w14:textId="77777777" w:rsidR="008E1188" w:rsidRDefault="008E1188">
      <w:pPr>
        <w:pStyle w:val="BodyText"/>
        <w:rPr>
          <w:lang w:eastAsia="zh-CN"/>
        </w:rPr>
      </w:pPr>
    </w:p>
    <w:p w14:paraId="186A8118" w14:textId="77777777" w:rsidR="008E1188" w:rsidRDefault="008E1188">
      <w:pPr>
        <w:pStyle w:val="BodyText"/>
        <w:rPr>
          <w:lang w:eastAsia="zh-CN"/>
        </w:rPr>
      </w:pPr>
    </w:p>
    <w:p w14:paraId="186A8119" w14:textId="77777777" w:rsidR="008E1188" w:rsidRDefault="005A4C20">
      <w:pPr>
        <w:pStyle w:val="Heading2"/>
        <w:rPr>
          <w:lang w:eastAsia="zh-CN"/>
        </w:rPr>
      </w:pPr>
      <w:bookmarkStart w:id="248" w:name="_Toc176183897"/>
      <w:r>
        <w:rPr>
          <w:lang w:eastAsia="zh-CN"/>
        </w:rPr>
        <w:t>construction works</w:t>
      </w:r>
      <w:bookmarkEnd w:id="248"/>
    </w:p>
    <w:p w14:paraId="186A811A" w14:textId="77777777" w:rsidR="008E1188" w:rsidRDefault="008E1188">
      <w:pPr>
        <w:pStyle w:val="Heading2separationline"/>
        <w:rPr>
          <w:lang w:eastAsia="zh-CN"/>
        </w:rPr>
      </w:pPr>
    </w:p>
    <w:p w14:paraId="186A811B" w14:textId="77777777" w:rsidR="008E1188" w:rsidRDefault="008E1188">
      <w:pPr>
        <w:pStyle w:val="BodyText"/>
        <w:rPr>
          <w:lang w:eastAsia="zh-CN"/>
        </w:rPr>
      </w:pPr>
    </w:p>
    <w:p w14:paraId="186A811C" w14:textId="77777777" w:rsidR="008E1188" w:rsidRDefault="008E1188">
      <w:pPr>
        <w:pStyle w:val="BodyText"/>
        <w:rPr>
          <w:lang w:eastAsia="zh-CN"/>
        </w:rPr>
      </w:pPr>
    </w:p>
    <w:p w14:paraId="186A811D" w14:textId="77777777" w:rsidR="008E1188" w:rsidRDefault="005A4C20">
      <w:pPr>
        <w:pStyle w:val="Heading2"/>
        <w:rPr>
          <w:lang w:eastAsia="zh-CN"/>
        </w:rPr>
      </w:pPr>
      <w:bookmarkStart w:id="249" w:name="_Toc176183898"/>
      <w:r>
        <w:rPr>
          <w:lang w:eastAsia="zh-CN"/>
        </w:rPr>
        <w:t>Hydrography</w:t>
      </w:r>
      <w:bookmarkEnd w:id="249"/>
    </w:p>
    <w:p w14:paraId="186A811E" w14:textId="77777777" w:rsidR="008E1188" w:rsidRDefault="008E1188">
      <w:pPr>
        <w:pStyle w:val="Heading2separationline"/>
        <w:rPr>
          <w:lang w:eastAsia="zh-CN"/>
        </w:rPr>
      </w:pPr>
    </w:p>
    <w:p w14:paraId="186A811F" w14:textId="77777777" w:rsidR="008E1188" w:rsidRDefault="008E1188">
      <w:pPr>
        <w:pStyle w:val="BodyText"/>
        <w:rPr>
          <w:lang w:eastAsia="zh-CN"/>
        </w:rPr>
      </w:pPr>
    </w:p>
    <w:p w14:paraId="186A8120" w14:textId="77777777" w:rsidR="008E1188" w:rsidRDefault="008E1188">
      <w:pPr>
        <w:pStyle w:val="BodyText"/>
        <w:rPr>
          <w:lang w:eastAsia="zh-CN"/>
        </w:rPr>
      </w:pPr>
    </w:p>
    <w:p w14:paraId="186A8121" w14:textId="77777777" w:rsidR="008E1188" w:rsidRDefault="008E1188">
      <w:pPr>
        <w:pStyle w:val="BodyText"/>
        <w:rPr>
          <w:lang w:eastAsia="zh-CN"/>
        </w:rPr>
      </w:pPr>
    </w:p>
    <w:p w14:paraId="186A8122" w14:textId="77777777" w:rsidR="008E1188" w:rsidRDefault="005A4C20">
      <w:pPr>
        <w:pStyle w:val="Heading1"/>
      </w:pPr>
      <w:bookmarkStart w:id="250" w:name="_Toc148536524"/>
      <w:bookmarkStart w:id="251" w:name="_Toc148536142"/>
      <w:bookmarkStart w:id="252" w:name="_Toc148536611"/>
      <w:bookmarkStart w:id="253" w:name="_Toc148536144"/>
      <w:bookmarkStart w:id="254" w:name="_Toc148536146"/>
      <w:bookmarkStart w:id="255" w:name="_Toc148536528"/>
      <w:bookmarkStart w:id="256" w:name="_Toc148536612"/>
      <w:bookmarkStart w:id="257" w:name="_Toc148536141"/>
      <w:bookmarkStart w:id="258" w:name="_Toc148536527"/>
      <w:bookmarkStart w:id="259" w:name="_Toc148536614"/>
      <w:bookmarkStart w:id="260" w:name="_Toc148536615"/>
      <w:bookmarkStart w:id="261" w:name="_Toc148536525"/>
      <w:bookmarkStart w:id="262" w:name="_Toc148536610"/>
      <w:bookmarkStart w:id="263" w:name="_Toc148536526"/>
      <w:bookmarkStart w:id="264" w:name="_Toc148536145"/>
      <w:bookmarkStart w:id="265" w:name="_Toc148536613"/>
      <w:bookmarkStart w:id="266" w:name="_Toc148536523"/>
      <w:bookmarkStart w:id="267" w:name="_Toc148536143"/>
      <w:bookmarkStart w:id="268" w:name="_Toc17618389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t>Acronyms</w:t>
      </w:r>
      <w:bookmarkEnd w:id="268"/>
    </w:p>
    <w:p w14:paraId="186A8123" w14:textId="77777777" w:rsidR="008E1188" w:rsidRDefault="008E1188">
      <w:pPr>
        <w:pStyle w:val="Heading1separatationline"/>
      </w:pPr>
    </w:p>
    <w:p w14:paraId="186A8124" w14:textId="77777777" w:rsidR="008E1188" w:rsidRDefault="005A4C20">
      <w:pPr>
        <w:pStyle w:val="Acronym"/>
      </w:pPr>
      <w:r>
        <w:rPr>
          <w:rFonts w:ascii="Calibri" w:eastAsia="SimSun" w:hAnsi="Calibri" w:cs="Calibri"/>
          <w:color w:val="000000"/>
          <w:lang w:val="en-US" w:eastAsia="zh-CN" w:bidi="ar"/>
        </w:rPr>
        <w:t xml:space="preserve">BEIDOU </w:t>
      </w:r>
      <w:r>
        <w:rPr>
          <w:rFonts w:ascii="Calibri" w:eastAsia="SimSun" w:hAnsi="Calibri" w:cs="Calibri" w:hint="eastAsia"/>
          <w:color w:val="000000"/>
          <w:lang w:val="en-US" w:eastAsia="zh-CN" w:bidi="ar"/>
        </w:rPr>
        <w:t xml:space="preserve">           </w:t>
      </w:r>
      <w:r>
        <w:rPr>
          <w:rFonts w:ascii="Calibri" w:eastAsia="SimSun" w:hAnsi="Calibri" w:cs="Calibri"/>
          <w:color w:val="000000"/>
          <w:lang w:val="en-US" w:eastAsia="zh-CN" w:bidi="ar"/>
        </w:rPr>
        <w:t xml:space="preserve">Chinese Global Navigation Satellite System </w:t>
      </w:r>
    </w:p>
    <w:p w14:paraId="186A8125" w14:textId="77777777" w:rsidR="008E1188" w:rsidRDefault="005A4C20">
      <w:r>
        <w:rPr>
          <w:rFonts w:ascii="Calibri" w:eastAsia="SimSun" w:hAnsi="Calibri" w:cs="Calibri"/>
          <w:color w:val="000000"/>
          <w:sz w:val="22"/>
          <w:lang w:val="en-US" w:eastAsia="zh-CN" w:bidi="ar"/>
        </w:rPr>
        <w:t xml:space="preserve">CHAYKA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Russian long range navigation system </w:t>
      </w:r>
    </w:p>
    <w:p w14:paraId="186A8126" w14:textId="77777777" w:rsidR="008E1188" w:rsidRDefault="005A4C20">
      <w:r>
        <w:rPr>
          <w:rFonts w:ascii="Calibri" w:eastAsia="SimSun" w:hAnsi="Calibri" w:cs="Calibri"/>
          <w:color w:val="000000"/>
          <w:sz w:val="22"/>
          <w:lang w:val="en-US" w:eastAsia="zh-CN" w:bidi="ar"/>
        </w:rPr>
        <w:t xml:space="preserve">CLAS </w:t>
      </w:r>
      <w:r>
        <w:rPr>
          <w:rFonts w:ascii="Calibri" w:eastAsia="SimSun" w:hAnsi="Calibri" w:cs="Calibri" w:hint="eastAsia"/>
          <w:color w:val="000000"/>
          <w:sz w:val="22"/>
          <w:lang w:val="en-US" w:eastAsia="zh-CN" w:bidi="ar"/>
        </w:rPr>
        <w:t xml:space="preserve">                </w:t>
      </w:r>
      <w:proofErr w:type="spellStart"/>
      <w:r>
        <w:rPr>
          <w:rFonts w:ascii="Calibri" w:eastAsia="SimSun" w:hAnsi="Calibri" w:cs="Calibri"/>
          <w:color w:val="000000"/>
          <w:sz w:val="22"/>
          <w:lang w:val="en-US" w:eastAsia="zh-CN" w:bidi="ar"/>
        </w:rPr>
        <w:t>Centimetre</w:t>
      </w:r>
      <w:proofErr w:type="spellEnd"/>
      <w:r>
        <w:rPr>
          <w:rFonts w:ascii="Calibri" w:eastAsia="SimSun" w:hAnsi="Calibri" w:cs="Calibri"/>
          <w:color w:val="000000"/>
          <w:sz w:val="22"/>
          <w:lang w:val="en-US" w:eastAsia="zh-CN" w:bidi="ar"/>
        </w:rPr>
        <w:t xml:space="preserve"> Level Augmentation Service </w:t>
      </w:r>
    </w:p>
    <w:p w14:paraId="186A8127" w14:textId="77777777" w:rsidR="008E1188" w:rsidRDefault="005A4C20">
      <w:r>
        <w:rPr>
          <w:rFonts w:ascii="Calibri" w:eastAsia="SimSun" w:hAnsi="Calibri" w:cs="Calibri"/>
          <w:color w:val="000000"/>
          <w:sz w:val="22"/>
          <w:lang w:val="en-US" w:eastAsia="zh-CN" w:bidi="ar"/>
        </w:rPr>
        <w:t xml:space="preserve">DGNSS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Differential GNSS </w:t>
      </w:r>
    </w:p>
    <w:p w14:paraId="186A8128" w14:textId="77777777" w:rsidR="008E1188" w:rsidRDefault="005A4C20">
      <w:r>
        <w:rPr>
          <w:rFonts w:ascii="Calibri" w:eastAsia="SimSun" w:hAnsi="Calibri" w:cs="Calibri"/>
          <w:color w:val="000000"/>
          <w:sz w:val="22"/>
          <w:lang w:val="en-US" w:eastAsia="zh-CN" w:bidi="ar"/>
        </w:rPr>
        <w:t xml:space="preserve">EGNOS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European Geostationary Navigation Overlay Service </w:t>
      </w:r>
    </w:p>
    <w:p w14:paraId="186A8129" w14:textId="77777777" w:rsidR="008E1188" w:rsidRDefault="005A4C20">
      <w:r>
        <w:rPr>
          <w:rFonts w:ascii="Calibri" w:eastAsia="SimSun" w:hAnsi="Calibri" w:cs="Calibri"/>
          <w:color w:val="000000"/>
          <w:sz w:val="22"/>
          <w:lang w:val="en-US" w:eastAsia="zh-CN" w:bidi="ar"/>
        </w:rPr>
        <w:t xml:space="preserve">Galileo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European GNSS </w:t>
      </w:r>
    </w:p>
    <w:p w14:paraId="186A812A" w14:textId="77777777" w:rsidR="008E1188" w:rsidRDefault="005A4C20">
      <w:r>
        <w:rPr>
          <w:rFonts w:ascii="Calibri" w:eastAsia="SimSun" w:hAnsi="Calibri" w:cs="Calibri"/>
          <w:color w:val="000000"/>
          <w:sz w:val="22"/>
          <w:lang w:val="en-US" w:eastAsia="zh-CN" w:bidi="ar"/>
        </w:rPr>
        <w:t xml:space="preserve">GLONASS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Russian Global Navigation Satellite System </w:t>
      </w:r>
    </w:p>
    <w:p w14:paraId="186A812B" w14:textId="77777777" w:rsidR="008E1188" w:rsidRDefault="005A4C20">
      <w:r>
        <w:rPr>
          <w:rFonts w:ascii="Calibri" w:eastAsia="SimSun" w:hAnsi="Calibri" w:cs="Calibri"/>
          <w:color w:val="000000"/>
          <w:sz w:val="22"/>
          <w:lang w:val="en-US" w:eastAsia="zh-CN" w:bidi="ar"/>
        </w:rPr>
        <w:t xml:space="preserve">GMDSS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Global Maritime Distress and Safety System </w:t>
      </w:r>
    </w:p>
    <w:p w14:paraId="186A812C" w14:textId="77777777" w:rsidR="008E1188" w:rsidRDefault="005A4C20">
      <w:r>
        <w:rPr>
          <w:rFonts w:ascii="Calibri" w:eastAsia="SimSun" w:hAnsi="Calibri" w:cs="Calibri"/>
          <w:color w:val="000000"/>
          <w:sz w:val="22"/>
          <w:lang w:val="en-US" w:eastAsia="zh-CN" w:bidi="ar"/>
        </w:rPr>
        <w:t xml:space="preserve">GNSS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Global Navigation Satellite System such as Galileo, GPS, GLONASS or BEIDOU. </w:t>
      </w:r>
    </w:p>
    <w:p w14:paraId="186A812D" w14:textId="77777777" w:rsidR="008E1188" w:rsidRDefault="005A4C20">
      <w:r>
        <w:rPr>
          <w:rFonts w:ascii="Calibri" w:eastAsia="SimSun" w:hAnsi="Calibri" w:cs="Calibri"/>
          <w:color w:val="000000"/>
          <w:sz w:val="22"/>
          <w:lang w:val="en-US" w:eastAsia="zh-CN" w:bidi="ar"/>
        </w:rPr>
        <w:t xml:space="preserve">GPS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U.S. Global Positioning System </w:t>
      </w:r>
    </w:p>
    <w:p w14:paraId="186A812E" w14:textId="77777777" w:rsidR="008E1188" w:rsidRDefault="005A4C20">
      <w:r>
        <w:rPr>
          <w:rFonts w:ascii="Calibri" w:eastAsia="SimSun" w:hAnsi="Calibri" w:cs="Calibri"/>
          <w:color w:val="000000"/>
          <w:sz w:val="22"/>
          <w:lang w:val="en-US" w:eastAsia="zh-CN" w:bidi="ar"/>
        </w:rPr>
        <w:t xml:space="preserve">IALA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International Association of Marine Aids to Navigation and Lighthouse Authorities </w:t>
      </w:r>
    </w:p>
    <w:p w14:paraId="186A812F" w14:textId="77777777" w:rsidR="008E1188" w:rsidRDefault="005A4C20">
      <w:r>
        <w:rPr>
          <w:rFonts w:ascii="Calibri" w:eastAsia="SimSun" w:hAnsi="Calibri" w:cs="Calibri"/>
          <w:color w:val="000000"/>
          <w:sz w:val="22"/>
          <w:lang w:val="en-US" w:eastAsia="zh-CN" w:bidi="ar"/>
        </w:rPr>
        <w:t>IEC</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International Electrotechnical Commission </w:t>
      </w:r>
    </w:p>
    <w:p w14:paraId="186A8130" w14:textId="77777777" w:rsidR="008E1188" w:rsidRDefault="005A4C20">
      <w:r>
        <w:rPr>
          <w:rFonts w:ascii="Calibri" w:eastAsia="SimSun" w:hAnsi="Calibri" w:cs="Calibri"/>
          <w:color w:val="000000"/>
          <w:sz w:val="22"/>
          <w:lang w:val="en-US" w:eastAsia="zh-CN" w:bidi="ar"/>
        </w:rPr>
        <w:t xml:space="preserve">IGS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International GNSS Service </w:t>
      </w:r>
    </w:p>
    <w:p w14:paraId="186A8131" w14:textId="77777777" w:rsidR="008E1188" w:rsidRDefault="005A4C20">
      <w:r>
        <w:rPr>
          <w:rFonts w:ascii="Calibri" w:eastAsia="SimSun" w:hAnsi="Calibri" w:cs="Calibri"/>
          <w:color w:val="000000"/>
          <w:sz w:val="22"/>
          <w:lang w:val="en-US" w:eastAsia="zh-CN" w:bidi="ar"/>
        </w:rPr>
        <w:t xml:space="preserve">IMO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International Maritime Organization </w:t>
      </w:r>
    </w:p>
    <w:p w14:paraId="186A8132" w14:textId="77777777" w:rsidR="008E1188" w:rsidRDefault="005A4C20">
      <w:pPr>
        <w:rPr>
          <w:rFonts w:ascii="Calibri" w:eastAsia="SimSun" w:hAnsi="Calibri" w:cs="Calibri"/>
          <w:color w:val="000000"/>
          <w:sz w:val="22"/>
          <w:lang w:val="en-US" w:eastAsia="zh-CN" w:bidi="ar"/>
        </w:rPr>
      </w:pPr>
      <w:r>
        <w:rPr>
          <w:rFonts w:ascii="Calibri" w:eastAsia="SimSun" w:hAnsi="Calibri" w:cs="Calibri"/>
          <w:color w:val="000000"/>
          <w:sz w:val="22"/>
          <w:lang w:val="en-US" w:eastAsia="zh-CN" w:bidi="ar"/>
        </w:rPr>
        <w:t xml:space="preserve">IRNSS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Indian Regional Navigation Satellite System </w:t>
      </w:r>
    </w:p>
    <w:p w14:paraId="186A8133" w14:textId="77777777" w:rsidR="008E1188" w:rsidRDefault="005A4C20">
      <w:pPr>
        <w:rPr>
          <w:rFonts w:ascii="Calibri" w:eastAsia="SimSun" w:hAnsi="Calibri" w:cs="Calibri"/>
          <w:color w:val="000000"/>
          <w:sz w:val="22"/>
          <w:lang w:val="en-US" w:eastAsia="zh-CN" w:bidi="ar"/>
        </w:rPr>
      </w:pPr>
      <w:r>
        <w:rPr>
          <w:rFonts w:ascii="Calibri" w:eastAsia="SimSun" w:hAnsi="Calibri" w:cs="Calibri"/>
          <w:color w:val="000000"/>
          <w:sz w:val="22"/>
          <w:lang w:val="en-US" w:eastAsia="zh-CN" w:bidi="ar"/>
        </w:rPr>
        <w:t>MADOCA-PPP</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Multi-GNSS Advanced Orbit and Clock Augmentation - Precise Point Positioning</w:t>
      </w:r>
    </w:p>
    <w:p w14:paraId="186A8134" w14:textId="77777777" w:rsidR="008E1188" w:rsidRDefault="005A4C20">
      <w:r>
        <w:rPr>
          <w:rFonts w:ascii="Calibri" w:eastAsia="SimSun" w:hAnsi="Calibri" w:cs="Calibri"/>
          <w:color w:val="000000"/>
          <w:sz w:val="22"/>
          <w:lang w:val="en-US" w:eastAsia="zh-CN" w:bidi="ar"/>
        </w:rPr>
        <w:t xml:space="preserve">PNT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Position, Navigation, and Time </w:t>
      </w:r>
    </w:p>
    <w:p w14:paraId="186A8135" w14:textId="77777777" w:rsidR="008E1188" w:rsidRDefault="005A4C20">
      <w:r>
        <w:rPr>
          <w:rFonts w:ascii="Calibri" w:eastAsia="SimSun" w:hAnsi="Calibri" w:cs="Calibri"/>
          <w:color w:val="000000"/>
          <w:sz w:val="22"/>
          <w:lang w:val="en-US" w:eastAsia="zh-CN" w:bidi="ar"/>
        </w:rPr>
        <w:t xml:space="preserve">PPP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Precise Point Positioning </w:t>
      </w:r>
    </w:p>
    <w:p w14:paraId="186A8136" w14:textId="77777777" w:rsidR="008E1188" w:rsidRDefault="005A4C20">
      <w:r>
        <w:rPr>
          <w:rFonts w:ascii="Calibri" w:eastAsia="SimSun" w:hAnsi="Calibri" w:cs="Calibri"/>
          <w:color w:val="000000"/>
          <w:sz w:val="22"/>
          <w:lang w:val="en-US" w:eastAsia="zh-CN" w:bidi="ar"/>
        </w:rPr>
        <w:t xml:space="preserve">QZSS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Quasi-Zenith Satellite System </w:t>
      </w:r>
    </w:p>
    <w:p w14:paraId="186A8137" w14:textId="77777777" w:rsidR="008E1188" w:rsidRDefault="005A4C20">
      <w:r>
        <w:rPr>
          <w:rFonts w:ascii="Calibri" w:eastAsia="SimSun" w:hAnsi="Calibri" w:cs="Calibri"/>
          <w:color w:val="000000"/>
          <w:sz w:val="22"/>
          <w:lang w:val="en-US" w:eastAsia="zh-CN" w:bidi="ar"/>
        </w:rPr>
        <w:t xml:space="preserve">RTK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Real Time Kinematic</w:t>
      </w:r>
    </w:p>
    <w:p w14:paraId="186A8138" w14:textId="77777777" w:rsidR="008E1188" w:rsidRDefault="005A4C20">
      <w:r>
        <w:rPr>
          <w:rFonts w:ascii="Calibri" w:eastAsia="SimSun" w:hAnsi="Calibri" w:cs="Calibri"/>
          <w:color w:val="000000"/>
          <w:sz w:val="22"/>
          <w:lang w:val="en-US" w:eastAsia="zh-CN" w:bidi="ar"/>
        </w:rPr>
        <w:t xml:space="preserve">SBAS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Satellite-based Augmentation System </w:t>
      </w:r>
    </w:p>
    <w:p w14:paraId="186A8139" w14:textId="77777777" w:rsidR="008E1188" w:rsidRDefault="005A4C20">
      <w:r>
        <w:rPr>
          <w:rFonts w:ascii="Calibri" w:eastAsia="SimSun" w:hAnsi="Calibri" w:cs="Calibri"/>
          <w:color w:val="000000"/>
          <w:sz w:val="22"/>
          <w:lang w:val="en-US" w:eastAsia="zh-CN" w:bidi="ar"/>
        </w:rPr>
        <w:t xml:space="preserve">SDCM </w:t>
      </w:r>
      <w:r>
        <w:rPr>
          <w:rFonts w:ascii="Calibri" w:eastAsia="SimSun" w:hAnsi="Calibri" w:cs="Calibri" w:hint="eastAsia"/>
          <w:color w:val="000000"/>
          <w:sz w:val="22"/>
          <w:lang w:val="en-US" w:eastAsia="zh-CN" w:bidi="ar"/>
        </w:rPr>
        <w:t xml:space="preserve">           </w:t>
      </w:r>
      <w:r>
        <w:rPr>
          <w:rFonts w:ascii="Calibri" w:eastAsia="SimSun" w:hAnsi="Calibri" w:cs="Calibri"/>
          <w:color w:val="000000"/>
          <w:sz w:val="22"/>
          <w:lang w:val="en-US" w:eastAsia="zh-CN" w:bidi="ar"/>
        </w:rPr>
        <w:t xml:space="preserve">System of Differential Correction and Monitoring </w:t>
      </w:r>
    </w:p>
    <w:p w14:paraId="186A813A" w14:textId="77777777" w:rsidR="008E1188" w:rsidRDefault="005A4C20">
      <w:r>
        <w:rPr>
          <w:rFonts w:ascii="Calibri" w:eastAsia="SimSun" w:hAnsi="Calibri" w:cs="Calibri"/>
          <w:color w:val="000000"/>
          <w:sz w:val="22"/>
          <w:lang w:val="en-US" w:eastAsia="zh-CN" w:bidi="ar"/>
        </w:rPr>
        <w:t xml:space="preserve">WWRNS </w:t>
      </w:r>
      <w:r>
        <w:rPr>
          <w:rFonts w:ascii="Calibri" w:eastAsia="SimSun" w:hAnsi="Calibri" w:cs="Calibri" w:hint="eastAsia"/>
          <w:color w:val="000000"/>
          <w:sz w:val="22"/>
          <w:lang w:val="en-US" w:eastAsia="zh-CN" w:bidi="ar"/>
        </w:rPr>
        <w:t xml:space="preserve">       </w:t>
      </w:r>
      <w:proofErr w:type="gramStart"/>
      <w:r>
        <w:rPr>
          <w:rFonts w:ascii="Calibri" w:eastAsia="SimSun" w:hAnsi="Calibri" w:cs="Calibri"/>
          <w:color w:val="000000"/>
          <w:sz w:val="22"/>
          <w:lang w:val="en-US" w:eastAsia="zh-CN" w:bidi="ar"/>
        </w:rPr>
        <w:t>World Wide</w:t>
      </w:r>
      <w:proofErr w:type="gramEnd"/>
      <w:r>
        <w:rPr>
          <w:rFonts w:ascii="Calibri" w:eastAsia="SimSun" w:hAnsi="Calibri" w:cs="Calibri"/>
          <w:color w:val="000000"/>
          <w:sz w:val="22"/>
          <w:lang w:val="en-US" w:eastAsia="zh-CN" w:bidi="ar"/>
        </w:rPr>
        <w:t xml:space="preserve"> Radio Navigation Systems</w:t>
      </w:r>
    </w:p>
    <w:p w14:paraId="186A813B" w14:textId="77777777" w:rsidR="008E1188" w:rsidRDefault="008E1188">
      <w:pPr>
        <w:pStyle w:val="BodyText"/>
        <w:rPr>
          <w:highlight w:val="lightGray"/>
          <w:u w:color="407EC9"/>
        </w:rPr>
      </w:pPr>
    </w:p>
    <w:p w14:paraId="186A813C" w14:textId="77777777" w:rsidR="008E1188" w:rsidRDefault="005A4C20">
      <w:pPr>
        <w:pStyle w:val="Heading1"/>
      </w:pPr>
      <w:bookmarkStart w:id="269" w:name="_Toc176183900"/>
      <w:r>
        <w:t>References</w:t>
      </w:r>
      <w:bookmarkEnd w:id="269"/>
    </w:p>
    <w:p w14:paraId="186A813D" w14:textId="77777777" w:rsidR="008E1188" w:rsidRDefault="008E1188">
      <w:pPr>
        <w:pStyle w:val="Heading1separatationline"/>
      </w:pPr>
    </w:p>
    <w:p w14:paraId="186A813E" w14:textId="77777777" w:rsidR="008E1188" w:rsidRDefault="005A4C20">
      <w:pPr>
        <w:pStyle w:val="Reference"/>
        <w:numPr>
          <w:ilvl w:val="0"/>
          <w:numId w:val="26"/>
        </w:numPr>
        <w:rPr>
          <w:rFonts w:eastAsia="Calibri"/>
          <w:lang w:val="es-ES" w:eastAsia="en-GB"/>
        </w:rPr>
      </w:pPr>
      <w:bookmarkStart w:id="270" w:name="_Ref160173078"/>
      <w:bookmarkStart w:id="271" w:name="_Ref144985421"/>
      <w:r>
        <w:rPr>
          <w:rFonts w:eastAsia="Calibri"/>
          <w:lang w:val="es-ES" w:eastAsia="en-GB"/>
        </w:rPr>
        <w:t xml:space="preserve"> IMO </w:t>
      </w:r>
      <w:proofErr w:type="spellStart"/>
      <w:r>
        <w:rPr>
          <w:rFonts w:eastAsia="Calibri"/>
          <w:lang w:val="es-ES" w:eastAsia="en-GB"/>
        </w:rPr>
        <w:t>Resolution</w:t>
      </w:r>
      <w:proofErr w:type="spellEnd"/>
      <w:r>
        <w:rPr>
          <w:rFonts w:eastAsia="Calibri"/>
          <w:lang w:val="es-ES" w:eastAsia="en-GB"/>
        </w:rPr>
        <w:t xml:space="preserve"> A.1046(27), </w:t>
      </w:r>
      <w:proofErr w:type="spellStart"/>
      <w:r>
        <w:rPr>
          <w:rFonts w:eastAsia="Calibri"/>
          <w:lang w:val="es-ES" w:eastAsia="en-GB"/>
        </w:rPr>
        <w:t>Adopted</w:t>
      </w:r>
      <w:proofErr w:type="spellEnd"/>
      <w:r>
        <w:rPr>
          <w:rFonts w:eastAsia="Calibri"/>
          <w:lang w:val="es-ES" w:eastAsia="en-GB"/>
        </w:rPr>
        <w:t xml:space="preserve"> </w:t>
      </w:r>
      <w:proofErr w:type="spellStart"/>
      <w:r>
        <w:rPr>
          <w:rFonts w:eastAsia="Calibri"/>
          <w:lang w:val="es-ES" w:eastAsia="en-GB"/>
        </w:rPr>
        <w:t>on</w:t>
      </w:r>
      <w:proofErr w:type="spellEnd"/>
      <w:r>
        <w:rPr>
          <w:rFonts w:eastAsia="Calibri"/>
          <w:lang w:val="es-ES" w:eastAsia="en-GB"/>
        </w:rPr>
        <w:t xml:space="preserve"> 30 </w:t>
      </w:r>
      <w:proofErr w:type="spellStart"/>
      <w:r>
        <w:rPr>
          <w:rFonts w:eastAsia="Calibri"/>
          <w:lang w:val="es-ES" w:eastAsia="en-GB"/>
        </w:rPr>
        <w:t>November</w:t>
      </w:r>
      <w:proofErr w:type="spellEnd"/>
      <w:r>
        <w:rPr>
          <w:rFonts w:eastAsia="Calibri"/>
          <w:lang w:val="es-ES" w:eastAsia="en-GB"/>
        </w:rPr>
        <w:t xml:space="preserve"> 2011, WORLDWIDE RADIONAVIGATION SYSTEM. </w:t>
      </w:r>
    </w:p>
    <w:p w14:paraId="186A813F" w14:textId="77777777" w:rsidR="008E1188" w:rsidRDefault="005A4C20">
      <w:pPr>
        <w:numPr>
          <w:ilvl w:val="0"/>
          <w:numId w:val="8"/>
        </w:numPr>
        <w:spacing w:after="120"/>
        <w:jc w:val="both"/>
        <w:rPr>
          <w:rFonts w:ascii="Calibri" w:eastAsia="Calibri" w:hAnsi="Calibri" w:cs="Calibri"/>
          <w:sz w:val="22"/>
          <w:szCs w:val="20"/>
          <w:lang w:val="es-ES" w:eastAsia="en-GB"/>
        </w:rPr>
      </w:pPr>
      <w:r>
        <w:rPr>
          <w:rFonts w:ascii="Calibri" w:eastAsia="Calibri" w:hAnsi="Calibri" w:cs="Calibri"/>
          <w:sz w:val="22"/>
          <w:szCs w:val="20"/>
          <w:lang w:val="es-ES" w:eastAsia="en-GB"/>
        </w:rPr>
        <w:t xml:space="preserve">IMO </w:t>
      </w:r>
      <w:proofErr w:type="spellStart"/>
      <w:r>
        <w:rPr>
          <w:rFonts w:ascii="Calibri" w:eastAsia="Calibri" w:hAnsi="Calibri" w:cs="Calibri"/>
          <w:sz w:val="22"/>
          <w:szCs w:val="20"/>
          <w:lang w:val="es-ES" w:eastAsia="en-GB"/>
        </w:rPr>
        <w:t>Resolution</w:t>
      </w:r>
      <w:proofErr w:type="spellEnd"/>
      <w:r>
        <w:rPr>
          <w:rFonts w:ascii="Calibri" w:eastAsia="Calibri" w:hAnsi="Calibri" w:cs="Calibri"/>
          <w:sz w:val="22"/>
          <w:szCs w:val="20"/>
          <w:lang w:val="es-ES" w:eastAsia="en-GB"/>
        </w:rPr>
        <w:t xml:space="preserve"> A.915(22), </w:t>
      </w:r>
      <w:proofErr w:type="spellStart"/>
      <w:r>
        <w:rPr>
          <w:rFonts w:ascii="Calibri" w:eastAsia="Calibri" w:hAnsi="Calibri" w:cs="Calibri"/>
          <w:sz w:val="22"/>
          <w:szCs w:val="20"/>
          <w:lang w:val="es-ES" w:eastAsia="en-GB"/>
        </w:rPr>
        <w:t>Adopted</w:t>
      </w:r>
      <w:proofErr w:type="spellEnd"/>
      <w:r>
        <w:rPr>
          <w:rFonts w:ascii="Calibri" w:eastAsia="Calibri" w:hAnsi="Calibri" w:cs="Calibri"/>
          <w:sz w:val="22"/>
          <w:szCs w:val="20"/>
          <w:lang w:val="es-ES" w:eastAsia="en-GB"/>
        </w:rPr>
        <w:t xml:space="preserve"> </w:t>
      </w:r>
      <w:proofErr w:type="spellStart"/>
      <w:r>
        <w:rPr>
          <w:rFonts w:ascii="Calibri" w:eastAsia="Calibri" w:hAnsi="Calibri" w:cs="Calibri"/>
          <w:sz w:val="22"/>
          <w:szCs w:val="20"/>
          <w:lang w:val="es-ES" w:eastAsia="en-GB"/>
        </w:rPr>
        <w:t>on</w:t>
      </w:r>
      <w:proofErr w:type="spellEnd"/>
      <w:r>
        <w:rPr>
          <w:rFonts w:ascii="Calibri" w:eastAsia="Calibri" w:hAnsi="Calibri" w:cs="Calibri"/>
          <w:sz w:val="22"/>
          <w:szCs w:val="20"/>
          <w:lang w:val="es-ES" w:eastAsia="en-GB"/>
        </w:rPr>
        <w:t xml:space="preserve"> 29 </w:t>
      </w:r>
      <w:proofErr w:type="spellStart"/>
      <w:r>
        <w:rPr>
          <w:rFonts w:ascii="Calibri" w:eastAsia="Calibri" w:hAnsi="Calibri" w:cs="Calibri"/>
          <w:sz w:val="22"/>
          <w:szCs w:val="20"/>
          <w:lang w:val="es-ES" w:eastAsia="en-GB"/>
        </w:rPr>
        <w:t>November</w:t>
      </w:r>
      <w:proofErr w:type="spellEnd"/>
      <w:r>
        <w:rPr>
          <w:rFonts w:ascii="Calibri" w:eastAsia="Calibri" w:hAnsi="Calibri" w:cs="Calibri"/>
          <w:sz w:val="22"/>
          <w:szCs w:val="20"/>
          <w:lang w:val="es-ES" w:eastAsia="en-GB"/>
        </w:rPr>
        <w:t xml:space="preserve"> </w:t>
      </w:r>
      <w:proofErr w:type="gramStart"/>
      <w:r>
        <w:rPr>
          <w:rFonts w:ascii="Calibri" w:eastAsia="Calibri" w:hAnsi="Calibri" w:cs="Calibri"/>
          <w:sz w:val="22"/>
          <w:szCs w:val="20"/>
          <w:lang w:val="es-ES" w:eastAsia="en-GB"/>
        </w:rPr>
        <w:t>2001 ,</w:t>
      </w:r>
      <w:proofErr w:type="gramEnd"/>
      <w:r>
        <w:rPr>
          <w:rFonts w:ascii="Calibri" w:eastAsia="Calibri" w:hAnsi="Calibri" w:cs="Calibri"/>
          <w:sz w:val="22"/>
          <w:szCs w:val="20"/>
          <w:lang w:val="es-ES" w:eastAsia="en-GB"/>
        </w:rPr>
        <w:t xml:space="preserve"> REVISED MARITIME POLICY AND REQUIREMENTS FOR A FUTURE GLOBAL NAVIGATION SATELLITE SYSTEM (GNSS). </w:t>
      </w:r>
    </w:p>
    <w:p w14:paraId="186A8140" w14:textId="77777777" w:rsidR="008E1188" w:rsidRDefault="005A4C20">
      <w:pPr>
        <w:numPr>
          <w:ilvl w:val="0"/>
          <w:numId w:val="8"/>
        </w:numPr>
        <w:spacing w:after="120"/>
        <w:jc w:val="both"/>
        <w:rPr>
          <w:rFonts w:ascii="Calibri" w:eastAsia="Calibri" w:hAnsi="Calibri" w:cs="Calibri"/>
          <w:sz w:val="22"/>
          <w:szCs w:val="20"/>
          <w:lang w:val="es-ES" w:eastAsia="en-GB"/>
        </w:rPr>
      </w:pPr>
      <w:r>
        <w:rPr>
          <w:rFonts w:ascii="Calibri" w:eastAsia="Calibri" w:hAnsi="Calibri" w:cs="Calibri"/>
          <w:sz w:val="22"/>
          <w:lang w:val="es-ES" w:eastAsia="en-GB"/>
        </w:rPr>
        <w:t xml:space="preserve">IALA </w:t>
      </w:r>
      <w:proofErr w:type="spellStart"/>
      <w:r>
        <w:rPr>
          <w:rFonts w:ascii="Calibri" w:eastAsia="Calibri" w:hAnsi="Calibri" w:cs="Calibri"/>
          <w:sz w:val="22"/>
          <w:lang w:val="es-ES" w:eastAsia="en-GB"/>
        </w:rPr>
        <w:t>Guidelines</w:t>
      </w:r>
      <w:proofErr w:type="spellEnd"/>
      <w:r>
        <w:rPr>
          <w:rFonts w:ascii="Calibri" w:eastAsia="Calibri" w:hAnsi="Calibri" w:cs="Calibri"/>
          <w:sz w:val="22"/>
          <w:lang w:val="es-ES" w:eastAsia="en-GB"/>
        </w:rPr>
        <w:t xml:space="preserve"> </w:t>
      </w:r>
      <w:proofErr w:type="gramStart"/>
      <w:r>
        <w:rPr>
          <w:rFonts w:ascii="Calibri" w:eastAsia="Calibri" w:hAnsi="Calibri" w:cs="Calibri"/>
          <w:sz w:val="22"/>
          <w:lang w:val="es-ES" w:eastAsia="en-GB"/>
        </w:rPr>
        <w:t>1180</w:t>
      </w:r>
      <w:r>
        <w:rPr>
          <w:rFonts w:ascii="Calibri" w:eastAsia="Calibri" w:hAnsi="Calibri" w:cs="Calibri"/>
          <w:sz w:val="22"/>
          <w:szCs w:val="20"/>
          <w:lang w:val="es-ES" w:eastAsia="en-GB"/>
        </w:rPr>
        <w:t>,</w:t>
      </w:r>
      <w:r>
        <w:rPr>
          <w:rFonts w:ascii="Calibri" w:eastAsia="Calibri" w:hAnsi="Calibri" w:cs="Calibri" w:hint="eastAsia"/>
          <w:sz w:val="22"/>
          <w:szCs w:val="20"/>
          <w:lang w:val="es-ES" w:eastAsia="en-GB"/>
        </w:rPr>
        <w:t>RESILIENT</w:t>
      </w:r>
      <w:proofErr w:type="gramEnd"/>
      <w:r>
        <w:rPr>
          <w:rFonts w:ascii="Calibri" w:eastAsia="Calibri" w:hAnsi="Calibri" w:cs="Calibri" w:hint="eastAsia"/>
          <w:sz w:val="22"/>
          <w:szCs w:val="20"/>
          <w:lang w:val="es-ES" w:eastAsia="en-GB"/>
        </w:rPr>
        <w:t xml:space="preserve"> PNT</w:t>
      </w:r>
    </w:p>
    <w:p w14:paraId="186A8141" w14:textId="77777777" w:rsidR="008E1188" w:rsidRDefault="005A4C20">
      <w:pPr>
        <w:numPr>
          <w:ilvl w:val="0"/>
          <w:numId w:val="8"/>
        </w:numPr>
        <w:spacing w:after="120"/>
        <w:jc w:val="both"/>
        <w:rPr>
          <w:rFonts w:ascii="Calibri" w:eastAsia="Calibri" w:hAnsi="Calibri" w:cs="Calibri"/>
          <w:sz w:val="22"/>
          <w:szCs w:val="20"/>
          <w:lang w:val="es-ES" w:eastAsia="en-GB"/>
        </w:rPr>
      </w:pPr>
      <w:r>
        <w:rPr>
          <w:rFonts w:ascii="Calibri" w:eastAsia="Calibri" w:hAnsi="Calibri" w:cs="Calibri"/>
          <w:sz w:val="22"/>
          <w:szCs w:val="20"/>
          <w:lang w:val="es-ES" w:eastAsia="en-GB"/>
        </w:rPr>
        <w:t xml:space="preserve">IALA </w:t>
      </w:r>
      <w:proofErr w:type="spellStart"/>
      <w:r>
        <w:rPr>
          <w:rFonts w:ascii="Calibri" w:eastAsia="Calibri" w:hAnsi="Calibri" w:cs="Calibri"/>
          <w:sz w:val="22"/>
          <w:szCs w:val="20"/>
          <w:lang w:val="es-ES" w:eastAsia="en-GB"/>
        </w:rPr>
        <w:t>Guidelines</w:t>
      </w:r>
      <w:proofErr w:type="spellEnd"/>
      <w:r>
        <w:rPr>
          <w:rFonts w:ascii="Calibri" w:eastAsia="Calibri" w:hAnsi="Calibri" w:cs="Calibri"/>
          <w:sz w:val="22"/>
          <w:szCs w:val="20"/>
          <w:lang w:val="es-ES" w:eastAsia="en-GB"/>
        </w:rPr>
        <w:t xml:space="preserve"> 1152, </w:t>
      </w:r>
      <w:r>
        <w:rPr>
          <w:rFonts w:ascii="Calibri" w:eastAsia="Calibri" w:hAnsi="Calibri" w:cs="Calibri" w:hint="eastAsia"/>
          <w:sz w:val="22"/>
          <w:szCs w:val="20"/>
          <w:lang w:val="es-ES" w:eastAsia="en-GB"/>
        </w:rPr>
        <w:t>SBAS MARITIME SERVICE</w:t>
      </w:r>
    </w:p>
    <w:p w14:paraId="186A8142" w14:textId="77777777" w:rsidR="008E1188" w:rsidRDefault="005A4C20">
      <w:pPr>
        <w:numPr>
          <w:ilvl w:val="0"/>
          <w:numId w:val="8"/>
        </w:numPr>
        <w:spacing w:after="120"/>
        <w:jc w:val="both"/>
        <w:rPr>
          <w:rFonts w:ascii="Calibri" w:eastAsia="Calibri" w:hAnsi="Calibri" w:cs="Calibri"/>
          <w:sz w:val="22"/>
          <w:szCs w:val="20"/>
          <w:lang w:val="es-ES" w:eastAsia="en-GB"/>
        </w:rPr>
      </w:pPr>
      <w:r>
        <w:rPr>
          <w:rFonts w:ascii="Calibri" w:eastAsia="Calibri" w:hAnsi="Calibri" w:cs="Calibri"/>
          <w:sz w:val="22"/>
          <w:szCs w:val="20"/>
          <w:lang w:val="es-ES" w:eastAsia="en-GB"/>
        </w:rPr>
        <w:t xml:space="preserve">IALA </w:t>
      </w:r>
      <w:proofErr w:type="spellStart"/>
      <w:r>
        <w:rPr>
          <w:rFonts w:ascii="Calibri" w:eastAsia="Calibri" w:hAnsi="Calibri" w:cs="Calibri"/>
          <w:sz w:val="22"/>
          <w:szCs w:val="20"/>
          <w:lang w:val="es-ES" w:eastAsia="en-GB"/>
        </w:rPr>
        <w:t>Guideline</w:t>
      </w:r>
      <w:proofErr w:type="spellEnd"/>
      <w:r>
        <w:rPr>
          <w:rFonts w:ascii="Calibri" w:eastAsia="Calibri" w:hAnsi="Calibri" w:cs="Calibri"/>
          <w:sz w:val="22"/>
          <w:szCs w:val="20"/>
          <w:lang w:val="es-ES" w:eastAsia="en-GB"/>
        </w:rPr>
        <w:t xml:space="preserve"> G1112 Performance and </w:t>
      </w:r>
      <w:proofErr w:type="spellStart"/>
      <w:r>
        <w:rPr>
          <w:rFonts w:ascii="Calibri" w:eastAsia="Calibri" w:hAnsi="Calibri" w:cs="Calibri"/>
          <w:sz w:val="22"/>
          <w:szCs w:val="20"/>
          <w:lang w:val="es-ES" w:eastAsia="en-GB"/>
        </w:rPr>
        <w:t>Monitoring</w:t>
      </w:r>
      <w:proofErr w:type="spellEnd"/>
      <w:r>
        <w:rPr>
          <w:rFonts w:ascii="Calibri" w:eastAsia="Calibri" w:hAnsi="Calibri" w:cs="Calibri"/>
          <w:sz w:val="22"/>
          <w:szCs w:val="20"/>
          <w:lang w:val="es-ES" w:eastAsia="en-GB"/>
        </w:rPr>
        <w:t xml:space="preserve"> </w:t>
      </w:r>
      <w:proofErr w:type="spellStart"/>
      <w:r>
        <w:rPr>
          <w:rFonts w:ascii="Calibri" w:eastAsia="Calibri" w:hAnsi="Calibri" w:cs="Calibri"/>
          <w:sz w:val="22"/>
          <w:szCs w:val="20"/>
          <w:lang w:val="es-ES" w:eastAsia="en-GB"/>
        </w:rPr>
        <w:t>Of</w:t>
      </w:r>
      <w:proofErr w:type="spellEnd"/>
      <w:r>
        <w:rPr>
          <w:rFonts w:ascii="Calibri" w:eastAsia="Calibri" w:hAnsi="Calibri" w:cs="Calibri"/>
          <w:sz w:val="22"/>
          <w:szCs w:val="20"/>
          <w:lang w:val="es-ES" w:eastAsia="en-GB"/>
        </w:rPr>
        <w:t xml:space="preserve"> DGNSS </w:t>
      </w:r>
      <w:proofErr w:type="spellStart"/>
      <w:r>
        <w:rPr>
          <w:rFonts w:ascii="Calibri" w:eastAsia="Calibri" w:hAnsi="Calibri" w:cs="Calibri"/>
          <w:sz w:val="22"/>
          <w:szCs w:val="20"/>
          <w:lang w:val="es-ES" w:eastAsia="en-GB"/>
        </w:rPr>
        <w:t>Services</w:t>
      </w:r>
      <w:proofErr w:type="spellEnd"/>
      <w:r>
        <w:rPr>
          <w:rFonts w:ascii="Calibri" w:eastAsia="Calibri" w:hAnsi="Calibri" w:cs="Calibri"/>
          <w:sz w:val="22"/>
          <w:szCs w:val="20"/>
          <w:lang w:val="es-ES" w:eastAsia="en-GB"/>
        </w:rPr>
        <w:t xml:space="preserve"> in </w:t>
      </w:r>
      <w:proofErr w:type="spellStart"/>
      <w:r>
        <w:rPr>
          <w:rFonts w:ascii="Calibri" w:eastAsia="Calibri" w:hAnsi="Calibri" w:cs="Calibri"/>
          <w:sz w:val="22"/>
          <w:szCs w:val="20"/>
          <w:lang w:val="es-ES" w:eastAsia="en-GB"/>
        </w:rPr>
        <w:t>the</w:t>
      </w:r>
      <w:proofErr w:type="spellEnd"/>
      <w:r>
        <w:rPr>
          <w:rFonts w:ascii="Calibri" w:eastAsia="Calibri" w:hAnsi="Calibri" w:cs="Calibri"/>
          <w:sz w:val="22"/>
          <w:szCs w:val="20"/>
          <w:lang w:val="es-ES" w:eastAsia="en-GB"/>
        </w:rPr>
        <w:t xml:space="preserve"> </w:t>
      </w:r>
      <w:proofErr w:type="spellStart"/>
      <w:r>
        <w:rPr>
          <w:rFonts w:ascii="Calibri" w:eastAsia="Calibri" w:hAnsi="Calibri" w:cs="Calibri"/>
          <w:sz w:val="22"/>
          <w:szCs w:val="20"/>
          <w:lang w:val="es-ES" w:eastAsia="en-GB"/>
        </w:rPr>
        <w:t>Frequency</w:t>
      </w:r>
      <w:proofErr w:type="spellEnd"/>
      <w:r>
        <w:rPr>
          <w:rFonts w:ascii="Calibri" w:eastAsia="Calibri" w:hAnsi="Calibri" w:cs="Calibri"/>
          <w:sz w:val="22"/>
          <w:szCs w:val="20"/>
          <w:lang w:val="es-ES" w:eastAsia="en-GB"/>
        </w:rPr>
        <w:t xml:space="preserve"> Band 283.5 – 325 </w:t>
      </w:r>
    </w:p>
    <w:p w14:paraId="186A8143" w14:textId="77777777" w:rsidR="008E1188" w:rsidRDefault="005A4C20">
      <w:pPr>
        <w:numPr>
          <w:ilvl w:val="0"/>
          <w:numId w:val="8"/>
        </w:numPr>
        <w:spacing w:after="120"/>
        <w:jc w:val="both"/>
        <w:rPr>
          <w:rFonts w:ascii="Calibri" w:eastAsia="Calibri" w:hAnsi="Calibri" w:cs="Calibri"/>
          <w:sz w:val="22"/>
          <w:szCs w:val="20"/>
          <w:lang w:val="es-ES" w:eastAsia="en-GB"/>
        </w:rPr>
      </w:pPr>
      <w:bookmarkStart w:id="272" w:name="_Hlk176186549"/>
      <w:r>
        <w:rPr>
          <w:rFonts w:ascii="Calibri" w:eastAsia="Calibri" w:hAnsi="Calibri" w:cs="Calibri"/>
          <w:sz w:val="22"/>
          <w:szCs w:val="20"/>
          <w:lang w:val="es-ES" w:eastAsia="en-GB"/>
        </w:rPr>
        <w:t xml:space="preserve">IALA </w:t>
      </w:r>
      <w:proofErr w:type="spellStart"/>
      <w:r>
        <w:rPr>
          <w:rFonts w:ascii="Calibri" w:eastAsia="Calibri" w:hAnsi="Calibri" w:cs="Calibri"/>
          <w:sz w:val="22"/>
          <w:szCs w:val="20"/>
          <w:lang w:val="es-ES" w:eastAsia="en-GB"/>
        </w:rPr>
        <w:t>Guidelines</w:t>
      </w:r>
      <w:proofErr w:type="spellEnd"/>
      <w:r>
        <w:rPr>
          <w:rFonts w:ascii="Calibri" w:eastAsia="Calibri" w:hAnsi="Calibri" w:cs="Calibri"/>
          <w:sz w:val="22"/>
          <w:szCs w:val="20"/>
          <w:lang w:val="es-ES" w:eastAsia="en-GB"/>
        </w:rPr>
        <w:t xml:space="preserve"> 11</w:t>
      </w:r>
      <w:r>
        <w:rPr>
          <w:rFonts w:ascii="Calibri" w:eastAsia="SimSun" w:hAnsi="Calibri" w:cs="Calibri" w:hint="eastAsia"/>
          <w:sz w:val="22"/>
          <w:szCs w:val="20"/>
          <w:lang w:val="en-US" w:eastAsia="zh-CN"/>
        </w:rPr>
        <w:t>27</w:t>
      </w:r>
      <w:r>
        <w:rPr>
          <w:rFonts w:ascii="Calibri" w:eastAsia="Calibri" w:hAnsi="Calibri" w:cs="Calibri"/>
          <w:sz w:val="22"/>
          <w:szCs w:val="20"/>
          <w:lang w:val="es-ES" w:eastAsia="en-GB"/>
        </w:rPr>
        <w:t xml:space="preserve">, </w:t>
      </w:r>
      <w:r>
        <w:rPr>
          <w:rFonts w:ascii="Calibri" w:eastAsia="Calibri" w:hAnsi="Calibri" w:cs="Calibri" w:hint="eastAsia"/>
          <w:sz w:val="22"/>
          <w:szCs w:val="20"/>
          <w:lang w:val="es-ES" w:eastAsia="en-GB"/>
        </w:rPr>
        <w:t>SYSTEMS AND SERVICES FOR HIGH ACCURACY POSITIONING AND RANGING</w:t>
      </w:r>
    </w:p>
    <w:bookmarkEnd w:id="270"/>
    <w:bookmarkEnd w:id="271"/>
    <w:bookmarkEnd w:id="272"/>
    <w:p w14:paraId="186A8144" w14:textId="77777777" w:rsidR="008E1188" w:rsidRPr="005A4C20" w:rsidRDefault="005A4C20">
      <w:pPr>
        <w:numPr>
          <w:ilvl w:val="0"/>
          <w:numId w:val="8"/>
        </w:numPr>
        <w:spacing w:after="120"/>
        <w:jc w:val="both"/>
        <w:rPr>
          <w:rFonts w:ascii="Calibri" w:eastAsia="Calibri" w:hAnsi="Calibri" w:cs="Calibri"/>
          <w:sz w:val="22"/>
          <w:szCs w:val="20"/>
          <w:lang w:val="en-US" w:eastAsia="en-GB"/>
        </w:rPr>
      </w:pPr>
      <w:r>
        <w:rPr>
          <w:rFonts w:ascii="Calibri" w:eastAsia="Calibri" w:hAnsi="Calibri" w:cs="Calibri"/>
          <w:sz w:val="22"/>
          <w:szCs w:val="20"/>
          <w:lang w:val="es-ES" w:eastAsia="en-GB"/>
        </w:rPr>
        <w:t xml:space="preserve">IALA </w:t>
      </w:r>
      <w:proofErr w:type="spellStart"/>
      <w:r>
        <w:rPr>
          <w:rFonts w:ascii="Calibri" w:eastAsia="Calibri" w:hAnsi="Calibri" w:cs="Calibri"/>
          <w:sz w:val="22"/>
          <w:szCs w:val="20"/>
          <w:lang w:val="es-ES" w:eastAsia="en-GB"/>
        </w:rPr>
        <w:t>Guidelines</w:t>
      </w:r>
      <w:proofErr w:type="spellEnd"/>
      <w:r>
        <w:rPr>
          <w:rFonts w:ascii="Calibri" w:eastAsia="Calibri" w:hAnsi="Calibri" w:cs="Calibri"/>
          <w:sz w:val="22"/>
          <w:szCs w:val="20"/>
          <w:lang w:val="es-ES" w:eastAsia="en-GB"/>
        </w:rPr>
        <w:t xml:space="preserve"> 1129, </w:t>
      </w:r>
      <w:bookmarkStart w:id="273" w:name="_Ref160171066"/>
      <w:r>
        <w:rPr>
          <w:rFonts w:ascii="Calibri" w:eastAsia="Calibri" w:hAnsi="Calibri" w:cs="Calibri" w:hint="eastAsia"/>
          <w:sz w:val="22"/>
          <w:szCs w:val="20"/>
          <w:lang w:val="es-ES" w:eastAsia="en-GB"/>
        </w:rPr>
        <w:t>THE RETRANSMISSION OF SBAS CORRECTIONS USING MF-RADIO BEACON AND AIS</w:t>
      </w:r>
    </w:p>
    <w:p w14:paraId="186A8145" w14:textId="77777777" w:rsidR="008E1188" w:rsidRDefault="005A4C20">
      <w:pPr>
        <w:numPr>
          <w:ilvl w:val="0"/>
          <w:numId w:val="8"/>
        </w:numPr>
        <w:spacing w:after="120"/>
        <w:jc w:val="both"/>
        <w:rPr>
          <w:rFonts w:ascii="Calibri" w:eastAsia="SimSun" w:hAnsi="Calibri" w:cs="Calibri"/>
          <w:color w:val="000000"/>
          <w:sz w:val="22"/>
          <w:lang w:val="en-US" w:eastAsia="zh-CN" w:bidi="ar"/>
        </w:rPr>
      </w:pPr>
      <w:r>
        <w:rPr>
          <w:rFonts w:ascii="Calibri" w:eastAsia="Calibri" w:hAnsi="Calibri" w:cs="Calibri"/>
          <w:sz w:val="22"/>
          <w:lang w:val="fr-FR" w:eastAsia="en-GB"/>
        </w:rPr>
        <w:t xml:space="preserve">IALA </w:t>
      </w:r>
      <w:proofErr w:type="spellStart"/>
      <w:r>
        <w:rPr>
          <w:rFonts w:ascii="Calibri" w:eastAsia="Calibri" w:hAnsi="Calibri" w:cs="Calibri"/>
          <w:sz w:val="22"/>
          <w:lang w:val="fr-FR" w:eastAsia="en-GB"/>
        </w:rPr>
        <w:t>Recommendation</w:t>
      </w:r>
      <w:proofErr w:type="spellEnd"/>
      <w:r>
        <w:rPr>
          <w:rFonts w:ascii="Calibri" w:eastAsia="Calibri" w:hAnsi="Calibri" w:cs="Calibri"/>
          <w:sz w:val="22"/>
          <w:lang w:val="fr-FR" w:eastAsia="en-GB"/>
        </w:rPr>
        <w:t xml:space="preserve"> 1022</w:t>
      </w:r>
      <w:bookmarkEnd w:id="273"/>
      <w:r>
        <w:rPr>
          <w:rFonts w:ascii="Calibri" w:eastAsia="SimSun" w:hAnsi="Calibri" w:cs="Calibri" w:hint="eastAsia"/>
          <w:sz w:val="22"/>
          <w:lang w:val="en-US" w:eastAsia="zh-CN"/>
        </w:rPr>
        <w:t xml:space="preserve"> PROVISION OF GNSS AUGMENTATION SERVICE FOR MARITIME APPLICATION</w:t>
      </w:r>
    </w:p>
    <w:p w14:paraId="186A8146" w14:textId="77777777" w:rsidR="008E1188" w:rsidRDefault="005A4C20">
      <w:pPr>
        <w:numPr>
          <w:ilvl w:val="0"/>
          <w:numId w:val="8"/>
        </w:numPr>
        <w:spacing w:after="120"/>
        <w:jc w:val="both"/>
        <w:rPr>
          <w:rFonts w:ascii="Calibri" w:eastAsia="Calibri" w:hAnsi="Calibri" w:cs="Calibri"/>
          <w:sz w:val="22"/>
          <w:szCs w:val="20"/>
          <w:lang w:val="es-ES" w:eastAsia="en-GB"/>
        </w:rPr>
      </w:pPr>
      <w:r>
        <w:rPr>
          <w:rFonts w:ascii="Calibri" w:eastAsia="Calibri" w:hAnsi="Calibri" w:cs="Calibri"/>
          <w:sz w:val="22"/>
          <w:szCs w:val="20"/>
          <w:lang w:val="es-ES" w:eastAsia="en-GB"/>
        </w:rPr>
        <w:t xml:space="preserve"> IALA NAVGUIDE 20</w:t>
      </w:r>
      <w:r>
        <w:rPr>
          <w:rFonts w:ascii="Calibri" w:eastAsia="SimSun" w:hAnsi="Calibri" w:cs="Calibri" w:hint="eastAsia"/>
          <w:sz w:val="22"/>
          <w:szCs w:val="20"/>
          <w:lang w:val="en-US" w:eastAsia="zh-CN"/>
        </w:rPr>
        <w:t>23</w:t>
      </w:r>
      <w:r>
        <w:rPr>
          <w:rFonts w:ascii="Calibri" w:eastAsia="Calibri" w:hAnsi="Calibri" w:cs="Calibri"/>
          <w:sz w:val="22"/>
          <w:szCs w:val="20"/>
          <w:lang w:val="es-ES" w:eastAsia="en-GB"/>
        </w:rPr>
        <w:t xml:space="preserve">. </w:t>
      </w:r>
    </w:p>
    <w:p w14:paraId="186A8147" w14:textId="77777777" w:rsidR="008E1188" w:rsidRDefault="005A4C20">
      <w:pPr>
        <w:numPr>
          <w:ilvl w:val="0"/>
          <w:numId w:val="8"/>
        </w:numPr>
        <w:spacing w:after="120"/>
        <w:jc w:val="both"/>
        <w:rPr>
          <w:rFonts w:ascii="Calibri" w:eastAsia="Calibri" w:hAnsi="Calibri" w:cs="Calibri"/>
          <w:sz w:val="22"/>
          <w:szCs w:val="20"/>
          <w:lang w:val="es-ES" w:eastAsia="en-GB"/>
        </w:rPr>
      </w:pPr>
      <w:r>
        <w:rPr>
          <w:rFonts w:ascii="Calibri" w:eastAsia="Calibri" w:hAnsi="Calibri" w:cs="Calibri"/>
          <w:sz w:val="22"/>
          <w:szCs w:val="20"/>
          <w:lang w:val="es-ES" w:eastAsia="en-GB"/>
        </w:rPr>
        <w:t xml:space="preserve"> IMO </w:t>
      </w:r>
      <w:proofErr w:type="spellStart"/>
      <w:r>
        <w:rPr>
          <w:rFonts w:ascii="Calibri" w:eastAsia="Calibri" w:hAnsi="Calibri" w:cs="Calibri"/>
          <w:sz w:val="22"/>
          <w:szCs w:val="20"/>
          <w:lang w:val="es-ES" w:eastAsia="en-GB"/>
        </w:rPr>
        <w:t>Guideline</w:t>
      </w:r>
      <w:proofErr w:type="spellEnd"/>
      <w:r>
        <w:rPr>
          <w:rFonts w:ascii="Calibri" w:eastAsia="Calibri" w:hAnsi="Calibri" w:cs="Calibri"/>
          <w:sz w:val="22"/>
          <w:szCs w:val="20"/>
          <w:lang w:val="es-ES" w:eastAsia="en-GB"/>
        </w:rPr>
        <w:t xml:space="preserve"> MSC.1/Circ.1575, GUIDELINES FOR SHIPBORNE POSITION, NAVIGATION AND TIMING (PNT) DATA PROCESSING. </w:t>
      </w:r>
    </w:p>
    <w:p w14:paraId="186A8148" w14:textId="77777777" w:rsidR="008E1188" w:rsidRDefault="005A4C20">
      <w:pPr>
        <w:numPr>
          <w:ilvl w:val="0"/>
          <w:numId w:val="8"/>
        </w:numPr>
        <w:spacing w:after="120"/>
        <w:jc w:val="both"/>
      </w:pPr>
      <w:r>
        <w:rPr>
          <w:rFonts w:ascii="Calibri" w:eastAsia="Calibri" w:hAnsi="Calibri" w:cs="Calibri"/>
          <w:sz w:val="22"/>
          <w:szCs w:val="20"/>
          <w:lang w:val="es-ES" w:eastAsia="en-GB"/>
        </w:rPr>
        <w:t xml:space="preserve">IALA </w:t>
      </w:r>
      <w:proofErr w:type="spellStart"/>
      <w:r>
        <w:rPr>
          <w:rFonts w:ascii="Calibri" w:eastAsia="Calibri" w:hAnsi="Calibri" w:cs="Calibri"/>
          <w:sz w:val="22"/>
          <w:szCs w:val="20"/>
          <w:lang w:val="es-ES" w:eastAsia="en-GB"/>
        </w:rPr>
        <w:t>World</w:t>
      </w:r>
      <w:proofErr w:type="spellEnd"/>
      <w:r>
        <w:rPr>
          <w:rFonts w:ascii="Calibri" w:eastAsia="Calibri" w:hAnsi="Calibri" w:cs="Calibri"/>
          <w:sz w:val="22"/>
          <w:szCs w:val="20"/>
          <w:lang w:val="es-ES" w:eastAsia="en-GB"/>
        </w:rPr>
        <w:t xml:space="preserve"> Wide Radio </w:t>
      </w:r>
      <w:proofErr w:type="spellStart"/>
      <w:r>
        <w:rPr>
          <w:rFonts w:ascii="Calibri" w:eastAsia="Calibri" w:hAnsi="Calibri" w:cs="Calibri"/>
          <w:sz w:val="22"/>
          <w:szCs w:val="20"/>
          <w:lang w:val="es-ES" w:eastAsia="en-GB"/>
        </w:rPr>
        <w:t>Navigation</w:t>
      </w:r>
      <w:proofErr w:type="spellEnd"/>
      <w:r>
        <w:rPr>
          <w:rFonts w:ascii="Calibri" w:eastAsia="Calibri" w:hAnsi="Calibri" w:cs="Calibri"/>
          <w:sz w:val="22"/>
          <w:szCs w:val="20"/>
          <w:lang w:val="es-ES" w:eastAsia="en-GB"/>
        </w:rPr>
        <w:t xml:space="preserve"> Plan, </w:t>
      </w:r>
      <w:proofErr w:type="spellStart"/>
      <w:r>
        <w:rPr>
          <w:rFonts w:ascii="Calibri" w:eastAsia="Calibri" w:hAnsi="Calibri" w:cs="Calibri"/>
          <w:sz w:val="22"/>
          <w:szCs w:val="20"/>
          <w:lang w:val="es-ES" w:eastAsia="en-GB"/>
        </w:rPr>
        <w:t>Edition</w:t>
      </w:r>
      <w:proofErr w:type="spellEnd"/>
      <w:r>
        <w:rPr>
          <w:rFonts w:ascii="Calibri" w:eastAsia="Calibri" w:hAnsi="Calibri" w:cs="Calibri"/>
          <w:sz w:val="22"/>
          <w:szCs w:val="20"/>
          <w:lang w:val="es-ES" w:eastAsia="en-GB"/>
        </w:rPr>
        <w:t xml:space="preserve"> 2, </w:t>
      </w:r>
      <w:proofErr w:type="spellStart"/>
      <w:r>
        <w:rPr>
          <w:rFonts w:ascii="Calibri" w:eastAsia="Calibri" w:hAnsi="Calibri" w:cs="Calibri"/>
          <w:sz w:val="22"/>
          <w:szCs w:val="20"/>
          <w:lang w:val="es-ES" w:eastAsia="en-GB"/>
        </w:rPr>
        <w:t>December</w:t>
      </w:r>
      <w:proofErr w:type="spellEnd"/>
      <w:r>
        <w:rPr>
          <w:rFonts w:ascii="Calibri" w:eastAsia="Calibri" w:hAnsi="Calibri" w:cs="Calibri"/>
          <w:sz w:val="22"/>
          <w:szCs w:val="20"/>
          <w:lang w:val="es-ES" w:eastAsia="en-GB"/>
        </w:rPr>
        <w:t xml:space="preserve"> 2012. </w:t>
      </w:r>
      <w:bookmarkStart w:id="274" w:name="Coverage_study"/>
      <w:bookmarkEnd w:id="274"/>
    </w:p>
    <w:sectPr w:rsidR="008E1188">
      <w:headerReference w:type="even" r:id="rId30"/>
      <w:headerReference w:type="default" r:id="rId31"/>
      <w:footerReference w:type="default" r:id="rId32"/>
      <w:headerReference w:type="first" r:id="rId33"/>
      <w:pgSz w:w="11906" w:h="16838"/>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7" w:author="CHINA" w:date="2023-10-19T17:00:00Z" w:initials="">
    <w:p w14:paraId="186A8153" w14:textId="77777777" w:rsidR="008E1188" w:rsidRDefault="005A4C20">
      <w:pPr>
        <w:pStyle w:val="CommentText"/>
        <w:rPr>
          <w:lang w:eastAsia="zh-CN"/>
        </w:rPr>
      </w:pPr>
      <w:r>
        <w:rPr>
          <w:lang w:eastAsia="zh-CN"/>
        </w:rPr>
        <w:t xml:space="preserve">Hadiki will confirm with SouthPAN to check the centimetre level service to be included </w:t>
      </w:r>
    </w:p>
  </w:comment>
  <w:comment w:id="47" w:author="CHINA" w:date="2024-09-02T15:24:00Z" w:initials="">
    <w:p w14:paraId="186A8154" w14:textId="77777777" w:rsidR="008E1188" w:rsidRDefault="005A4C20">
      <w:pPr>
        <w:pStyle w:val="BodyText"/>
      </w:pPr>
      <w:r>
        <w:rPr>
          <w:lang w:val="en-US" w:eastAsia="zh-CN"/>
        </w:rPr>
        <w:t xml:space="preserve">Definition of the parameters </w:t>
      </w:r>
      <w:r>
        <w:rPr>
          <w:rFonts w:hint="eastAsia"/>
          <w:lang w:val="en-US" w:eastAsia="zh-CN"/>
        </w:rPr>
        <w:t>should</w:t>
      </w:r>
      <w:r>
        <w:rPr>
          <w:lang w:val="en-US" w:eastAsia="zh-CN"/>
        </w:rPr>
        <w:t xml:space="preserve"> be added</w:t>
      </w:r>
      <w:r>
        <w:rPr>
          <w:rFonts w:hint="eastAsia"/>
          <w:lang w:val="en-US" w:eastAsia="zh-CN"/>
        </w:rPr>
        <w:t>.</w:t>
      </w:r>
    </w:p>
  </w:comment>
  <w:comment w:id="49" w:author="CHINA" w:date="2024-09-02T15:52:00Z" w:initials="">
    <w:p w14:paraId="186A8155" w14:textId="77777777" w:rsidR="008E1188" w:rsidRDefault="005A4C20">
      <w:pPr>
        <w:pStyle w:val="CommentText"/>
      </w:pPr>
      <w:r>
        <w:t>Reference</w:t>
      </w:r>
      <w:r>
        <w:rPr>
          <w:rFonts w:hint="eastAsia"/>
        </w:rPr>
        <w:t xml:space="preserve">: BDS  </w:t>
      </w:r>
      <w:r>
        <w:t xml:space="preserve">Precise Point Positioning Service Signal PPP-B2b (Version 1.0) </w:t>
      </w:r>
      <w:r>
        <w:rPr>
          <w:rFonts w:hint="eastAsia"/>
        </w:rPr>
        <w:t>,2020</w:t>
      </w:r>
    </w:p>
  </w:comment>
  <w:comment w:id="51" w:author="CHINA" w:date="2024-09-02T15:33:00Z" w:initials="">
    <w:p w14:paraId="186A8156" w14:textId="77777777" w:rsidR="008E1188" w:rsidRDefault="005A4C20">
      <w:pPr>
        <w:pStyle w:val="CommentText"/>
        <w:rPr>
          <w:lang w:eastAsia="zh-CN"/>
        </w:rPr>
      </w:pPr>
      <w:r>
        <w:rPr>
          <w:rFonts w:hint="eastAsia"/>
          <w:lang w:eastAsia="zh-CN"/>
        </w:rPr>
        <w:t>MASS should be added.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86A8153" w15:done="0"/>
  <w15:commentEx w15:paraId="186A8154" w15:done="0"/>
  <w15:commentEx w15:paraId="186A8155" w15:done="0"/>
  <w15:commentEx w15:paraId="186A81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86A8153" w16cid:durableId="2285C591"/>
  <w16cid:commentId w16cid:paraId="186A8154" w16cid:durableId="3C5992A7"/>
  <w16cid:commentId w16cid:paraId="186A8155" w16cid:durableId="3228F739"/>
  <w16cid:commentId w16cid:paraId="186A8156" w16cid:durableId="2FE17F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A8159" w14:textId="77777777" w:rsidR="008E1188" w:rsidRDefault="005A4C20">
      <w:pPr>
        <w:spacing w:line="240" w:lineRule="auto"/>
      </w:pPr>
      <w:r>
        <w:separator/>
      </w:r>
    </w:p>
  </w:endnote>
  <w:endnote w:type="continuationSeparator" w:id="0">
    <w:p w14:paraId="186A815A" w14:textId="77777777" w:rsidR="008E1188" w:rsidRDefault="005A4C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font>
  <w:font w:name="DengXian">
    <w:altName w:val="等线"/>
    <w:panose1 w:val="02010600030101010101"/>
    <w:charset w:val="86"/>
    <w:family w:val="auto"/>
    <w:pitch w:val="variable"/>
    <w:sig w:usb0="A00002BF" w:usb1="38CF7CFA" w:usb2="00000016" w:usb3="00000000" w:csb0="0004000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5D" w14:textId="77777777" w:rsidR="008E1188" w:rsidRDefault="005A4C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6A815E" w14:textId="77777777" w:rsidR="008E1188" w:rsidRDefault="005A4C20">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6A815F" w14:textId="77777777" w:rsidR="008E1188" w:rsidRDefault="005A4C20">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6A8160" w14:textId="77777777" w:rsidR="008E1188" w:rsidRDefault="005A4C20">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6A8161" w14:textId="77777777" w:rsidR="008E1188" w:rsidRDefault="008E11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65" w14:textId="77777777" w:rsidR="008E1188" w:rsidRDefault="005A4C20">
    <w:pPr>
      <w:pStyle w:val="Footerlandscape"/>
    </w:pPr>
    <w:r>
      <w:rPr>
        <w:noProof/>
        <w:lang w:eastAsia="en-GB"/>
      </w:rPr>
      <mc:AlternateContent>
        <mc:Choice Requires="wps">
          <w:drawing>
            <wp:anchor distT="0" distB="0" distL="114300" distR="114300" simplePos="0" relativeHeight="251662336" behindDoc="0" locked="0" layoutInCell="1" allowOverlap="1" wp14:anchorId="186A8192" wp14:editId="186A8193">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62336;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MmLURXIAQAAngMAAA4AAAAAAAAAAQAgAAAAJwEAAGRy&#10;cy9lMm9Eb2MueG1sUEsFBgAAAAAGAAYAWQEAAGEFAAAAAA==&#10;">
              <v:fill on="f" focussize="0,0"/>
              <v:stroke weight="1pt" color="#00558C [3204]" joinstyle="round"/>
              <v:imagedata o:title=""/>
              <o:lock v:ext="edit" aspectratio="f"/>
            </v:line>
          </w:pict>
        </mc:Fallback>
      </mc:AlternateContent>
    </w:r>
  </w:p>
  <w:p w14:paraId="186A8166" w14:textId="77777777" w:rsidR="008E1188" w:rsidRDefault="005A4C20">
    <w:pPr>
      <w:pStyle w:val="Footerlandscape"/>
      <w:rPr>
        <w:rStyle w:val="PageNumber"/>
        <w:szCs w:val="15"/>
        <w:lang w:val="de-DE" w:eastAsia="zh-CN"/>
      </w:rPr>
    </w:pPr>
    <w:r>
      <w:rPr>
        <w:szCs w:val="15"/>
      </w:rPr>
      <w:fldChar w:fldCharType="begin"/>
    </w:r>
    <w:r>
      <w:rPr>
        <w:szCs w:val="15"/>
        <w:lang w:val="de-DE" w:eastAsia="zh-CN"/>
      </w:rPr>
      <w:instrText xml:space="preserve"> STYLEREF "Document title" \* MERGEFORMAT </w:instrText>
    </w:r>
    <w:r>
      <w:rPr>
        <w:szCs w:val="15"/>
      </w:rPr>
      <w:fldChar w:fldCharType="separate"/>
    </w:r>
    <w:proofErr w:type="spellStart"/>
    <w:r>
      <w:t>错误！未定义样式</w:t>
    </w:r>
    <w:proofErr w:type="spellEnd"/>
    <w:r>
      <w:t>。</w:t>
    </w:r>
    <w:r>
      <w:rPr>
        <w:szCs w:val="15"/>
      </w:rPr>
      <w:fldChar w:fldCharType="end"/>
    </w:r>
    <w:r>
      <w:rPr>
        <w:szCs w:val="15"/>
        <w:lang w:val="de-DE" w:eastAsia="zh-CN"/>
      </w:rPr>
      <w:t xml:space="preserve"> </w:t>
    </w:r>
    <w:r>
      <w:rPr>
        <w:szCs w:val="15"/>
      </w:rPr>
      <w:fldChar w:fldCharType="begin"/>
    </w:r>
    <w:r>
      <w:rPr>
        <w:szCs w:val="15"/>
        <w:lang w:val="de-DE" w:eastAsia="zh-CN"/>
      </w:rPr>
      <w:instrText xml:space="preserve"> STYLEREF "Document number" \* MERGEFORMAT </w:instrText>
    </w:r>
    <w:r>
      <w:rPr>
        <w:szCs w:val="15"/>
      </w:rPr>
      <w:fldChar w:fldCharType="separate"/>
    </w:r>
    <w:r>
      <w:rPr>
        <w:szCs w:val="15"/>
        <w:lang w:val="de-DE" w:eastAsia="zh-CN"/>
      </w:rPr>
      <w:t>GXXXX</w:t>
    </w:r>
    <w:r>
      <w:rPr>
        <w:szCs w:val="15"/>
      </w:rPr>
      <w:fldChar w:fldCharType="end"/>
    </w:r>
    <w:r>
      <w:rPr>
        <w:szCs w:val="15"/>
        <w:lang w:val="de-DE" w:eastAsia="zh-CN"/>
      </w:rPr>
      <w:t xml:space="preserve"> – </w:t>
    </w:r>
    <w:r>
      <w:rPr>
        <w:szCs w:val="15"/>
      </w:rPr>
      <w:fldChar w:fldCharType="begin"/>
    </w:r>
    <w:r>
      <w:rPr>
        <w:szCs w:val="15"/>
        <w:lang w:val="de-DE" w:eastAsia="zh-CN"/>
      </w:rPr>
      <w:instrText xml:space="preserve"> STYLEREF Subtitle \* MERGEFORMAT </w:instrText>
    </w:r>
    <w:r>
      <w:rPr>
        <w:szCs w:val="15"/>
      </w:rPr>
      <w:fldChar w:fldCharType="separate"/>
    </w:r>
    <w:proofErr w:type="spellStart"/>
    <w:r>
      <w:t>错误！未定义样式</w:t>
    </w:r>
    <w:proofErr w:type="spellEnd"/>
    <w:r>
      <w:t>。</w:t>
    </w:r>
    <w:r>
      <w:rPr>
        <w:szCs w:val="15"/>
      </w:rPr>
      <w:fldChar w:fldCharType="end"/>
    </w:r>
  </w:p>
  <w:p w14:paraId="186A8167" w14:textId="77777777" w:rsidR="008E1188" w:rsidRDefault="005A4C20">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szCs w:val="15"/>
      </w:rPr>
      <w:t xml:space="preserve">Edition </w:t>
    </w:r>
    <w:proofErr w:type="spellStart"/>
    <w:r>
      <w:rPr>
        <w:szCs w:val="15"/>
      </w:rPr>
      <w:t>x.x</w:t>
    </w:r>
    <w:proofErr w:type="spellEnd"/>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6F" w14:textId="77777777" w:rsidR="008E1188" w:rsidRDefault="005A4C20">
    <w:pPr>
      <w:pStyle w:val="Footer"/>
    </w:pPr>
    <w:r>
      <w:rPr>
        <w:noProof/>
        <w:lang w:eastAsia="en-GB"/>
      </w:rPr>
      <mc:AlternateContent>
        <mc:Choice Requires="wps">
          <w:drawing>
            <wp:anchor distT="0" distB="0" distL="114300" distR="114300" simplePos="0" relativeHeight="251673600" behindDoc="0" locked="0" layoutInCell="1" allowOverlap="1" wp14:anchorId="186A8196" wp14:editId="186A8197">
              <wp:simplePos x="0" y="0"/>
              <wp:positionH relativeFrom="page">
                <wp:posOffset>215900</wp:posOffset>
              </wp:positionH>
              <wp:positionV relativeFrom="page">
                <wp:posOffset>9249410</wp:posOffset>
              </wp:positionV>
              <wp:extent cx="7127875" cy="0"/>
              <wp:effectExtent l="0" t="0" r="15875" b="19050"/>
              <wp:wrapNone/>
              <wp:docPr id="179683839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17pt;margin-top:728.3pt;height:0pt;width:561.25pt;mso-position-horizontal-relative:page;mso-position-vertical-relative:page;z-index:251673600;mso-width-relative:page;mso-height-relative:page;" filled="f" stroked="t" coordsize="21600,21600" o:gfxdata="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OnzEW7YAAAADQEAAA8AAAAAAAAAAQAgAAAAIgAA&#10;AGRycy9kb3ducmV2LnhtbFBLAQIUABQAAAAIAIdO4kB3DVpczwEAAKYDAAAOAAAAAAAAAAEAIAAA&#10;ACcBAABkcnMvZTJvRG9jLnhtbFBLBQYAAAAABgAGAFkBAABoBQAAAAA=&#10;">
              <v:fill on="f" focussize="0,0"/>
              <v:stroke weight="1pt" color="#00558C [3204]" joinstyle="round"/>
              <v:imagedata o:title=""/>
              <o:lock v:ext="edit" aspectratio="f"/>
            </v:line>
          </w:pict>
        </mc:Fallback>
      </mc:AlternateContent>
    </w:r>
  </w:p>
  <w:p w14:paraId="186A8170" w14:textId="77777777" w:rsidR="008E1188" w:rsidRDefault="005A4C20">
    <w:pPr>
      <w:pStyle w:val="Footer"/>
    </w:pPr>
    <w:r>
      <w:rPr>
        <w:noProof/>
        <w:lang w:eastAsia="en-GB"/>
      </w:rPr>
      <w:drawing>
        <wp:anchor distT="0" distB="0" distL="114300" distR="114300" simplePos="0" relativeHeight="251672576" behindDoc="1" locked="0" layoutInCell="1" allowOverlap="1" wp14:anchorId="186A8198" wp14:editId="186A8199">
          <wp:simplePos x="0" y="0"/>
          <wp:positionH relativeFrom="page">
            <wp:posOffset>543560</wp:posOffset>
          </wp:positionH>
          <wp:positionV relativeFrom="page">
            <wp:posOffset>9725025</wp:posOffset>
          </wp:positionV>
          <wp:extent cx="3247390" cy="723900"/>
          <wp:effectExtent l="0" t="0" r="0" b="635"/>
          <wp:wrapNone/>
          <wp:docPr id="149128185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281853"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186A8171" w14:textId="77777777" w:rsidR="008E1188" w:rsidRDefault="008E1188">
    <w:pPr>
      <w:pStyle w:val="Footer"/>
    </w:pPr>
  </w:p>
  <w:p w14:paraId="186A8172" w14:textId="77777777" w:rsidR="008E1188" w:rsidRDefault="008E1188">
    <w:pPr>
      <w:pStyle w:val="Footer"/>
    </w:pPr>
  </w:p>
  <w:p w14:paraId="186A8173" w14:textId="77777777" w:rsidR="008E1188" w:rsidRDefault="008E11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7B" w14:textId="77777777" w:rsidR="008E1188" w:rsidRDefault="008E1188">
    <w:pPr>
      <w:pStyle w:val="Footer"/>
      <w:rPr>
        <w:sz w:val="15"/>
        <w:szCs w:val="15"/>
      </w:rPr>
    </w:pPr>
  </w:p>
  <w:p w14:paraId="186A817C" w14:textId="77777777" w:rsidR="008E1188" w:rsidRDefault="008E1188">
    <w:pPr>
      <w:pStyle w:val="Footerportrait"/>
    </w:pPr>
  </w:p>
  <w:p w14:paraId="186A817D" w14:textId="4D25BFF1" w:rsidR="008E1188" w:rsidRDefault="005A4C20">
    <w:pPr>
      <w:pStyle w:val="Footerportrait"/>
      <w:rPr>
        <w:rStyle w:val="PageNumber"/>
        <w:szCs w:val="15"/>
        <w:lang w:val="fr-FR"/>
      </w:rPr>
    </w:pPr>
    <w:r>
      <w:fldChar w:fldCharType="begin"/>
    </w:r>
    <w:r>
      <w:rPr>
        <w:lang w:val="fr-FR"/>
      </w:rPr>
      <w:instrText xml:space="preserve"> STYLEREF "Document type" \* MERGEFORMAT </w:instrText>
    </w:r>
    <w:r>
      <w:fldChar w:fldCharType="separate"/>
    </w:r>
    <w:r>
      <w:rPr>
        <w:noProof/>
        <w:lang w:val="fr-FR"/>
      </w:rPr>
      <w:t>IALA Guideline</w:t>
    </w:r>
    <w:r>
      <w:fldChar w:fldCharType="end"/>
    </w:r>
    <w:r>
      <w:rPr>
        <w:lang w:val="fr-FR"/>
      </w:rPr>
      <w:t xml:space="preserve"> </w:t>
    </w:r>
    <w:r>
      <w:fldChar w:fldCharType="begin"/>
    </w:r>
    <w:r>
      <w:rPr>
        <w:lang w:val="fr-FR"/>
      </w:rPr>
      <w:instrText xml:space="preserve"> STYLEREF "Document number" \* MERGEFORMAT </w:instrText>
    </w:r>
    <w:r>
      <w:fldChar w:fldCharType="separate"/>
    </w:r>
    <w:r>
      <w:rPr>
        <w:noProof/>
        <w:lang w:val="fr-FR"/>
      </w:rPr>
      <w:t>GXXXX</w:t>
    </w:r>
    <w:r>
      <w:fldChar w:fldCharType="end"/>
    </w:r>
    <w:r>
      <w:rPr>
        <w:lang w:val="fr-FR"/>
      </w:rPr>
      <w:t xml:space="preserve"> – </w:t>
    </w:r>
    <w:r>
      <w:fldChar w:fldCharType="begin"/>
    </w:r>
    <w:r>
      <w:rPr>
        <w:lang w:val="fr-FR"/>
      </w:rPr>
      <w:instrText xml:space="preserve"> STYLEREF "Document name" \* MERGEFORMAT </w:instrText>
    </w:r>
    <w:r>
      <w:fldChar w:fldCharType="separate"/>
    </w:r>
    <w:r>
      <w:rPr>
        <w:noProof/>
        <w:lang w:val="fr-FR"/>
      </w:rPr>
      <w:t>GNSS  satellite-based Precise Point Positioning(PPP) MARITIME SERVICE</w:t>
    </w:r>
    <w:r>
      <w:fldChar w:fldCharType="end"/>
    </w:r>
  </w:p>
  <w:p w14:paraId="186A817E" w14:textId="1245DC55" w:rsidR="008E1188" w:rsidRDefault="005A4C20">
    <w:pPr>
      <w:pStyle w:val="Footerportrait"/>
      <w:rPr>
        <w:lang w:val="fr-FR"/>
      </w:rPr>
    </w:pPr>
    <w:r>
      <w:fldChar w:fldCharType="begin"/>
    </w:r>
    <w:r>
      <w:rPr>
        <w:lang w:val="fr-FR"/>
      </w:rPr>
      <w:instrText xml:space="preserve"> STYLEREF "Edition number" \* MERGEFORMAT </w:instrText>
    </w:r>
    <w:r>
      <w:fldChar w:fldCharType="separate"/>
    </w:r>
    <w:r>
      <w:rPr>
        <w:noProof/>
        <w:lang w:val="fr-FR"/>
      </w:rPr>
      <w:t>Edition x.x</w:t>
    </w:r>
    <w:r>
      <w:fldChar w:fldCharType="end"/>
    </w:r>
    <w:r>
      <w:rPr>
        <w:lang w:val="fr-FR"/>
      </w:rPr>
      <w:t xml:space="preserve">  </w:t>
    </w:r>
    <w:r>
      <w:fldChar w:fldCharType="begin"/>
    </w:r>
    <w:r>
      <w:rPr>
        <w:lang w:val="fr-FR"/>
      </w:rPr>
      <w:instrText xml:space="preserve"> STYLEREF "Document date" \* MERGEFORMAT </w:instrText>
    </w:r>
    <w:r>
      <w:fldChar w:fldCharType="separate"/>
    </w:r>
    <w:r>
      <w:rPr>
        <w:noProof/>
        <w:lang w:val="fr-FR"/>
      </w:rPr>
      <w:t>Document date</w:t>
    </w:r>
    <w:r>
      <w:fldChar w:fldCharType="end"/>
    </w:r>
    <w:r>
      <w:rPr>
        <w:lang w:val="fr-FR"/>
      </w:rPr>
      <w:tab/>
      <w:t xml:space="preserve">P </w:t>
    </w:r>
    <w:r>
      <w:rPr>
        <w:rStyle w:val="PageNumber"/>
        <w:szCs w:val="15"/>
      </w:rPr>
      <w:fldChar w:fldCharType="begin"/>
    </w:r>
    <w:r>
      <w:rPr>
        <w:rStyle w:val="PageNumber"/>
        <w:szCs w:val="15"/>
        <w:lang w:val="fr-FR"/>
      </w:rPr>
      <w:instrText xml:space="preserve">PAGE  </w:instrText>
    </w:r>
    <w:r>
      <w:rPr>
        <w:rStyle w:val="PageNumber"/>
        <w:szCs w:val="15"/>
      </w:rPr>
      <w:fldChar w:fldCharType="separate"/>
    </w:r>
    <w:r>
      <w:rPr>
        <w:rStyle w:val="PageNumber"/>
        <w:szCs w:val="15"/>
        <w:lang w:val="fr-FR"/>
      </w:rPr>
      <w:t>2</w:t>
    </w:r>
    <w:r>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87" w14:textId="77777777" w:rsidR="008E1188" w:rsidRDefault="008E1188">
    <w:pPr>
      <w:pStyle w:val="Footer"/>
    </w:pPr>
  </w:p>
  <w:p w14:paraId="186A8188" w14:textId="77777777" w:rsidR="008E1188" w:rsidRDefault="008E1188">
    <w:pPr>
      <w:pStyle w:val="Footerportrait"/>
    </w:pPr>
  </w:p>
  <w:p w14:paraId="186A8189" w14:textId="63B234E0" w:rsidR="008E1188" w:rsidRDefault="005A4C20">
    <w:pPr>
      <w:pStyle w:val="Footerportrait"/>
      <w:rPr>
        <w:lang w:val="fr-FR"/>
      </w:rPr>
    </w:pPr>
    <w:r>
      <w:fldChar w:fldCharType="begin"/>
    </w:r>
    <w:r>
      <w:rPr>
        <w:lang w:val="fr-FR"/>
      </w:rPr>
      <w:instrText xml:space="preserve"> STYLEREF "Document type" \* MERGEFORMAT </w:instrText>
    </w:r>
    <w:r>
      <w:fldChar w:fldCharType="separate"/>
    </w:r>
    <w:r>
      <w:rPr>
        <w:noProof/>
        <w:lang w:val="fr-FR"/>
      </w:rPr>
      <w:t>IALA Guideline</w:t>
    </w:r>
    <w:r>
      <w:fldChar w:fldCharType="end"/>
    </w:r>
    <w:r>
      <w:rPr>
        <w:lang w:val="fr-FR"/>
      </w:rPr>
      <w:t xml:space="preserve"> </w:t>
    </w:r>
    <w:r>
      <w:fldChar w:fldCharType="begin"/>
    </w:r>
    <w:r>
      <w:rPr>
        <w:lang w:val="fr-FR"/>
      </w:rPr>
      <w:instrText xml:space="preserve"> STYLEREF "Document number" \* MERGEFORMAT </w:instrText>
    </w:r>
    <w:r>
      <w:fldChar w:fldCharType="separate"/>
    </w:r>
    <w:r>
      <w:rPr>
        <w:noProof/>
        <w:lang w:val="fr-FR"/>
      </w:rPr>
      <w:t>GXXXX</w:t>
    </w:r>
    <w:r>
      <w:fldChar w:fldCharType="end"/>
    </w:r>
    <w:r>
      <w:rPr>
        <w:lang w:val="fr-FR"/>
      </w:rPr>
      <w:t xml:space="preserve"> – </w:t>
    </w:r>
    <w:r>
      <w:fldChar w:fldCharType="begin"/>
    </w:r>
    <w:r>
      <w:rPr>
        <w:lang w:val="fr-FR"/>
      </w:rPr>
      <w:instrText xml:space="preserve"> STYLEREF "Document name" \* MERGEFORMAT </w:instrText>
    </w:r>
    <w:r>
      <w:fldChar w:fldCharType="separate"/>
    </w:r>
    <w:r>
      <w:rPr>
        <w:noProof/>
        <w:lang w:val="fr-FR"/>
      </w:rPr>
      <w:t>GNSS  satellite-based Precise Point Positioning(PPP) MARITIME SERVICE</w:t>
    </w:r>
    <w:r>
      <w:fldChar w:fldCharType="end"/>
    </w:r>
    <w:r>
      <w:rPr>
        <w:lang w:val="fr-FR"/>
      </w:rPr>
      <w:tab/>
    </w:r>
  </w:p>
  <w:p w14:paraId="186A818A" w14:textId="267996E9" w:rsidR="008E1188" w:rsidRDefault="005A4C20">
    <w:pPr>
      <w:pStyle w:val="Footerportrait"/>
      <w:tabs>
        <w:tab w:val="left" w:pos="1892"/>
      </w:tabs>
      <w:rPr>
        <w:lang w:val="fr-FR"/>
      </w:rPr>
    </w:pPr>
    <w:r>
      <w:fldChar w:fldCharType="begin"/>
    </w:r>
    <w:r>
      <w:rPr>
        <w:lang w:val="fr-FR"/>
      </w:rPr>
      <w:instrText xml:space="preserve"> STYLEREF "Edition number" \* MERGEFORMAT </w:instrText>
    </w:r>
    <w:r>
      <w:fldChar w:fldCharType="separate"/>
    </w:r>
    <w:r>
      <w:rPr>
        <w:noProof/>
        <w:lang w:val="fr-FR"/>
      </w:rPr>
      <w:t>Edition x.x</w:t>
    </w:r>
    <w:r>
      <w:fldChar w:fldCharType="end"/>
    </w:r>
    <w:r>
      <w:rPr>
        <w:lang w:val="fr-FR"/>
      </w:rPr>
      <w:t xml:space="preserve">  </w:t>
    </w:r>
    <w:r>
      <w:fldChar w:fldCharType="begin"/>
    </w:r>
    <w:r>
      <w:rPr>
        <w:lang w:val="fr-FR"/>
      </w:rPr>
      <w:instrText xml:space="preserve"> STYLEREF "Document date" \* MERGEFORMAT </w:instrText>
    </w:r>
    <w:r>
      <w:fldChar w:fldCharType="separate"/>
    </w:r>
    <w:r>
      <w:rPr>
        <w:noProof/>
        <w:lang w:val="fr-FR"/>
      </w:rPr>
      <w:t>Document date</w:t>
    </w:r>
    <w:r>
      <w:fldChar w:fldCharType="end"/>
    </w:r>
    <w:r>
      <w:rPr>
        <w:lang w:val="fr-FR"/>
      </w:rPr>
      <w:tab/>
    </w:r>
    <w:r>
      <w:rPr>
        <w:lang w:val="fr-FR"/>
      </w:rPr>
      <w:tab/>
    </w:r>
    <w:r>
      <w:rPr>
        <w:rStyle w:val="PageNumber"/>
        <w:szCs w:val="15"/>
        <w:lang w:val="fr-FR"/>
      </w:rPr>
      <w:t xml:space="preserve">P </w:t>
    </w:r>
    <w:r>
      <w:rPr>
        <w:rStyle w:val="PageNumber"/>
        <w:szCs w:val="15"/>
      </w:rPr>
      <w:fldChar w:fldCharType="begin"/>
    </w:r>
    <w:r>
      <w:rPr>
        <w:rStyle w:val="PageNumber"/>
        <w:szCs w:val="15"/>
        <w:lang w:val="fr-FR"/>
      </w:rPr>
      <w:instrText xml:space="preserve">PAGE  </w:instrText>
    </w:r>
    <w:r>
      <w:rPr>
        <w:rStyle w:val="PageNumber"/>
        <w:szCs w:val="15"/>
      </w:rPr>
      <w:fldChar w:fldCharType="separate"/>
    </w:r>
    <w:r>
      <w:rPr>
        <w:rStyle w:val="PageNumber"/>
        <w:szCs w:val="15"/>
        <w:lang w:val="fr-FR"/>
      </w:rPr>
      <w:t>13</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A8157" w14:textId="77777777" w:rsidR="008E1188" w:rsidRDefault="005A4C20">
      <w:pPr>
        <w:spacing w:line="240" w:lineRule="auto"/>
      </w:pPr>
      <w:r>
        <w:separator/>
      </w:r>
    </w:p>
  </w:footnote>
  <w:footnote w:type="continuationSeparator" w:id="0">
    <w:p w14:paraId="186A8158" w14:textId="77777777" w:rsidR="008E1188" w:rsidRDefault="005A4C20">
      <w:pPr>
        <w:spacing w:line="240" w:lineRule="auto"/>
      </w:pPr>
      <w:r>
        <w:continuationSeparator/>
      </w:r>
    </w:p>
  </w:footnote>
  <w:footnote w:id="1">
    <w:p w14:paraId="186A81A4" w14:textId="77777777" w:rsidR="008E1188" w:rsidRDefault="005A4C20">
      <w:pPr>
        <w:pStyle w:val="FootnoteText"/>
        <w:rPr>
          <w:rFonts w:ascii="Arial" w:hAnsi="Arial"/>
          <w:lang w:val="en-US" w:eastAsia="en-GB"/>
        </w:rPr>
      </w:pPr>
      <w:r>
        <w:rPr>
          <w:rStyle w:val="FootnoteReference"/>
          <w:rFonts w:cs="Calibri"/>
        </w:rPr>
        <w:footnoteRef/>
      </w:r>
      <w:r>
        <w:t xml:space="preserve"> </w:t>
      </w:r>
      <w:r>
        <w:rPr>
          <w:sz w:val="16"/>
          <w:szCs w:val="16"/>
        </w:rPr>
        <w:t>Input document number, to be assigned by the Committee Secretary</w:t>
      </w:r>
    </w:p>
  </w:footnote>
  <w:footnote w:id="2">
    <w:p w14:paraId="186A81A5" w14:textId="77777777" w:rsidR="008E1188" w:rsidRDefault="005A4C20">
      <w:pPr>
        <w:pStyle w:val="FootnoteText"/>
      </w:pPr>
      <w:r>
        <w:rPr>
          <w:rStyle w:val="FootnoteReference"/>
          <w:rFonts w:cs="Calibri"/>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5B" w14:textId="77777777" w:rsidR="008E1188" w:rsidRDefault="005A4C20">
    <w:pPr>
      <w:pStyle w:val="Header"/>
    </w:pPr>
    <w:r>
      <w:pict w14:anchorId="186A81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0" o:spid="_x0000_s1026" type="#_x0000_t136" style="position:absolute;margin-left:0;margin-top:0;width:586.05pt;height:73.25pt;rotation:315;z-index:-251652096;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8B" w14:textId="77777777" w:rsidR="008E1188" w:rsidRDefault="005A4C20">
    <w:pPr>
      <w:pStyle w:val="Header"/>
    </w:pPr>
    <w:r>
      <w:pict w14:anchorId="186A81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5" o:spid="_x0000_s1031" type="#_x0000_t136" style="position:absolute;margin-left:0;margin-top:0;width:586.05pt;height:73.25pt;rotation:315;z-index:-251648000;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5C" w14:textId="77777777" w:rsidR="008E1188" w:rsidRDefault="005A4C20">
    <w:pPr>
      <w:pStyle w:val="Header"/>
      <w:spacing w:line="360" w:lineRule="exact"/>
      <w:rPr>
        <w:lang w:eastAsia="zh-CN"/>
      </w:rPr>
    </w:pPr>
    <w:r>
      <w:rPr>
        <w:noProof/>
      </w:rPr>
      <w:drawing>
        <wp:anchor distT="0" distB="0" distL="114300" distR="114300" simplePos="0" relativeHeight="251674624" behindDoc="0" locked="0" layoutInCell="1" allowOverlap="1" wp14:anchorId="186A818D" wp14:editId="186A818E">
          <wp:simplePos x="0" y="0"/>
          <wp:positionH relativeFrom="column">
            <wp:posOffset>2691130</wp:posOffset>
          </wp:positionH>
          <wp:positionV relativeFrom="paragraph">
            <wp:posOffset>-1125855</wp:posOffset>
          </wp:positionV>
          <wp:extent cx="852805" cy="855980"/>
          <wp:effectExtent l="0" t="0" r="0" b="0"/>
          <wp:wrapSquare wrapText="bothSides"/>
          <wp:docPr id="111074996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749965" name="图片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2805" cy="855980"/>
                  </a:xfrm>
                  <a:prstGeom prst="rect">
                    <a:avLst/>
                  </a:prstGeom>
                  <a:noFill/>
                  <a:ln>
                    <a:noFill/>
                  </a:ln>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62" w14:textId="77777777" w:rsidR="008E1188" w:rsidRDefault="005A4C20">
    <w:pPr>
      <w:pStyle w:val="Header"/>
    </w:pPr>
    <w:r>
      <w:pict w14:anchorId="186A81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09" o:spid="_x0000_s1025" type="#_x0000_t136" style="position:absolute;margin-left:0;margin-top:0;width:586.05pt;height:73.25pt;rotation:315;z-index:-251653120;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r>
      <w:rPr>
        <w:noProof/>
        <w:lang w:eastAsia="en-GB"/>
      </w:rPr>
      <w:drawing>
        <wp:anchor distT="0" distB="0" distL="114300" distR="114300" simplePos="0" relativeHeight="251661312" behindDoc="1" locked="0" layoutInCell="1" allowOverlap="1" wp14:anchorId="186A8190" wp14:editId="186A8191">
          <wp:simplePos x="0" y="0"/>
          <wp:positionH relativeFrom="page">
            <wp:posOffset>6827520</wp:posOffset>
          </wp:positionH>
          <wp:positionV relativeFrom="page">
            <wp:posOffset>0</wp:posOffset>
          </wp:positionV>
          <wp:extent cx="720090" cy="720090"/>
          <wp:effectExtent l="0" t="0" r="4445" b="4445"/>
          <wp:wrapNone/>
          <wp:docPr id="72775599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755998"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86A8163" w14:textId="77777777" w:rsidR="008E1188" w:rsidRDefault="008E1188">
    <w:pPr>
      <w:pStyle w:val="Header"/>
    </w:pPr>
  </w:p>
  <w:p w14:paraId="186A8164" w14:textId="77777777" w:rsidR="008E1188" w:rsidRDefault="008E11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68" w14:textId="77777777" w:rsidR="008E1188" w:rsidRDefault="008E1188">
    <w:pPr>
      <w:pStyle w:val="Header"/>
      <w:jc w:val="right"/>
    </w:pPr>
  </w:p>
  <w:p w14:paraId="186A8169" w14:textId="77777777" w:rsidR="008E1188" w:rsidRDefault="008E1188">
    <w:pPr>
      <w:pStyle w:val="Header"/>
    </w:pPr>
  </w:p>
  <w:p w14:paraId="186A816A" w14:textId="77777777" w:rsidR="008E1188" w:rsidRDefault="008E1188">
    <w:pPr>
      <w:pStyle w:val="Header"/>
    </w:pPr>
  </w:p>
  <w:p w14:paraId="186A816B" w14:textId="77777777" w:rsidR="008E1188" w:rsidRDefault="008E1188">
    <w:pPr>
      <w:pStyle w:val="Header"/>
    </w:pPr>
  </w:p>
  <w:p w14:paraId="186A816C" w14:textId="77777777" w:rsidR="008E1188" w:rsidRDefault="005A4C20">
    <w:pPr>
      <w:pStyle w:val="Header"/>
    </w:pPr>
    <w:r>
      <w:rPr>
        <w:noProof/>
        <w:lang w:eastAsia="en-GB"/>
      </w:rPr>
      <w:drawing>
        <wp:anchor distT="0" distB="0" distL="114300" distR="114300" simplePos="0" relativeHeight="251671552" behindDoc="1" locked="0" layoutInCell="1" allowOverlap="1" wp14:anchorId="186A8194" wp14:editId="186A8195">
          <wp:simplePos x="0" y="0"/>
          <wp:positionH relativeFrom="page">
            <wp:posOffset>0</wp:posOffset>
          </wp:positionH>
          <wp:positionV relativeFrom="page">
            <wp:posOffset>1411605</wp:posOffset>
          </wp:positionV>
          <wp:extent cx="7555865" cy="2339975"/>
          <wp:effectExtent l="0" t="0" r="6985" b="3175"/>
          <wp:wrapNone/>
          <wp:docPr id="20386489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648919"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186A816D" w14:textId="77777777" w:rsidR="008E1188" w:rsidRDefault="008E1188">
    <w:pPr>
      <w:pStyle w:val="Header"/>
    </w:pPr>
  </w:p>
  <w:p w14:paraId="186A816E" w14:textId="77777777" w:rsidR="008E1188" w:rsidRDefault="008E1188">
    <w:pPr>
      <w:pStyle w:val="Header"/>
      <w:spacing w:line="36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74" w14:textId="77777777" w:rsidR="008E1188" w:rsidRDefault="005A4C20">
    <w:pPr>
      <w:pStyle w:val="Header"/>
    </w:pPr>
    <w:r>
      <w:pict w14:anchorId="186A81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3" o:spid="_x0000_s1029" type="#_x0000_t136" style="position:absolute;margin-left:0;margin-top:0;width:586.05pt;height:73.25pt;rotation:315;z-index:-251650048;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75" w14:textId="77777777" w:rsidR="008E1188" w:rsidRDefault="005A4C20">
    <w:pPr>
      <w:pStyle w:val="Header"/>
    </w:pPr>
    <w:r>
      <w:pict w14:anchorId="186A81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4" o:spid="_x0000_s1030" type="#_x0000_t136" style="position:absolute;margin-left:0;margin-top:0;width:586.05pt;height:73.25pt;rotation:315;z-index:-251649024;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r>
      <w:rPr>
        <w:noProof/>
        <w:lang w:eastAsia="en-GB"/>
      </w:rPr>
      <w:drawing>
        <wp:anchor distT="0" distB="0" distL="114300" distR="114300" simplePos="0" relativeHeight="251659264" behindDoc="1" locked="0" layoutInCell="1" allowOverlap="1" wp14:anchorId="186A819C" wp14:editId="186A819D">
          <wp:simplePos x="0" y="0"/>
          <wp:positionH relativeFrom="page">
            <wp:posOffset>6840855</wp:posOffset>
          </wp:positionH>
          <wp:positionV relativeFrom="page">
            <wp:posOffset>0</wp:posOffset>
          </wp:positionV>
          <wp:extent cx="720090" cy="720090"/>
          <wp:effectExtent l="0" t="0" r="4445" b="4445"/>
          <wp:wrapNone/>
          <wp:docPr id="201240037" name="图片 20124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40037" name="图片 20124003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86A8176" w14:textId="77777777" w:rsidR="008E1188" w:rsidRDefault="008E1188">
    <w:pPr>
      <w:pStyle w:val="Header"/>
    </w:pPr>
  </w:p>
  <w:p w14:paraId="186A8177" w14:textId="77777777" w:rsidR="008E1188" w:rsidRDefault="008E1188">
    <w:pPr>
      <w:pStyle w:val="Header"/>
    </w:pPr>
  </w:p>
  <w:p w14:paraId="186A8178" w14:textId="77777777" w:rsidR="008E1188" w:rsidRDefault="005A4C20">
    <w:pPr>
      <w:pStyle w:val="Contents"/>
    </w:pPr>
    <w:r>
      <w:t>DOCUMENT REVISION</w:t>
    </w:r>
  </w:p>
  <w:p w14:paraId="186A8179" w14:textId="77777777" w:rsidR="008E1188" w:rsidRDefault="008E1188">
    <w:pPr>
      <w:pStyle w:val="Header"/>
    </w:pPr>
  </w:p>
  <w:p w14:paraId="186A817A" w14:textId="77777777" w:rsidR="008E1188" w:rsidRDefault="008E1188">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7F" w14:textId="77777777" w:rsidR="008E1188" w:rsidRDefault="005A4C20">
    <w:pPr>
      <w:pStyle w:val="Header"/>
    </w:pPr>
    <w:r>
      <w:pict w14:anchorId="186A81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2" o:spid="_x0000_s1028" type="#_x0000_t136" style="position:absolute;margin-left:0;margin-top:0;width:586.05pt;height:73.25pt;rotation:315;z-index:-251651072;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80" w14:textId="77777777" w:rsidR="008E1188" w:rsidRDefault="005A4C20">
    <w:pPr>
      <w:pStyle w:val="Header"/>
    </w:pPr>
    <w:r>
      <w:pict w14:anchorId="186A81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6" o:spid="_x0000_s1032" type="#_x0000_t136" style="position:absolute;margin-left:0;margin-top:0;width:586.05pt;height:73.25pt;rotation:315;z-index:-251646976;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p w14:paraId="186A8181" w14:textId="77777777" w:rsidR="008E1188" w:rsidRDefault="008E1188"/>
  <w:p w14:paraId="186A8182" w14:textId="77777777" w:rsidR="008E1188" w:rsidRDefault="008E1188"/>
  <w:p w14:paraId="186A8183" w14:textId="77777777" w:rsidR="008E1188" w:rsidRDefault="008E1188"/>
  <w:p w14:paraId="186A8184" w14:textId="77777777" w:rsidR="008E1188" w:rsidRDefault="008E1188"/>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8185" w14:textId="77777777" w:rsidR="008E1188" w:rsidRDefault="005A4C20">
    <w:pPr>
      <w:pStyle w:val="Header"/>
      <w:rPr>
        <w:i/>
        <w:iCs/>
      </w:rPr>
    </w:pPr>
    <w:r>
      <w:rPr>
        <w:i/>
        <w:iCs/>
      </w:rPr>
      <w:pict w14:anchorId="186A81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7" o:spid="_x0000_s1033" type="#_x0000_t136" style="position:absolute;margin-left:0;margin-top:0;width:586.05pt;height:73.25pt;rotation:315;z-index:-251645952;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r>
      <w:rPr>
        <w:i/>
        <w:iCs/>
        <w:noProof/>
        <w:lang w:eastAsia="en-GB"/>
      </w:rPr>
      <w:drawing>
        <wp:anchor distT="0" distB="0" distL="114300" distR="114300" simplePos="0" relativeHeight="251660288" behindDoc="1" locked="0" layoutInCell="1" allowOverlap="1" wp14:anchorId="186A81A1" wp14:editId="186A81A2">
          <wp:simplePos x="0" y="0"/>
          <wp:positionH relativeFrom="page">
            <wp:posOffset>6827520</wp:posOffset>
          </wp:positionH>
          <wp:positionV relativeFrom="page">
            <wp:posOffset>3810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86A8186" w14:textId="77777777" w:rsidR="008E1188" w:rsidRDefault="008E11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BEC10F5"/>
    <w:multiLevelType w:val="multilevel"/>
    <w:tmpl w:val="0BEC10F5"/>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left"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F501D27"/>
    <w:multiLevelType w:val="multilevel"/>
    <w:tmpl w:val="0F501D27"/>
    <w:lvl w:ilvl="0">
      <w:start w:val="1"/>
      <w:numFmt w:val="bullet"/>
      <w:lvlText w:val=""/>
      <w:lvlJc w:val="left"/>
      <w:pPr>
        <w:ind w:left="360" w:hanging="360"/>
      </w:pPr>
      <w:rPr>
        <w:rFonts w:ascii="Symbol" w:hAnsi="Symbol" w:hint="default"/>
        <w:color w:val="00558C"/>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134F700B"/>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A1740F"/>
    <w:multiLevelType w:val="multilevel"/>
    <w:tmpl w:val="19A1740F"/>
    <w:lvl w:ilvl="0">
      <w:start w:val="1"/>
      <w:numFmt w:val="decimal"/>
      <w:pStyle w:val="Appendix"/>
      <w:lvlText w:val="APPENDIX %1"/>
      <w:lvlJc w:val="left"/>
      <w:pPr>
        <w:ind w:left="1701" w:hanging="1701"/>
      </w:pPr>
      <w:rPr>
        <w:rFonts w:asciiTheme="minorHAnsi" w:hAnsiTheme="minorHAnsi" w:hint="default"/>
        <w:b/>
        <w:bCs/>
        <w:i/>
        <w:iCs w:val="0"/>
        <w:caps/>
        <w:strike w:val="0"/>
        <w:dstrike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9C37E91"/>
    <w:multiLevelType w:val="multilevel"/>
    <w:tmpl w:val="19C37E91"/>
    <w:lvl w:ilvl="0">
      <w:start w:val="1"/>
      <w:numFmt w:val="decimal"/>
      <w:lvlText w:val="%1"/>
      <w:lvlJc w:val="left"/>
      <w:pPr>
        <w:tabs>
          <w:tab w:val="left" w:pos="567"/>
        </w:tabs>
        <w:ind w:left="567" w:hanging="567"/>
      </w:pPr>
    </w:lvl>
    <w:lvl w:ilvl="1">
      <w:start w:val="1"/>
      <w:numFmt w:val="decimal"/>
      <w:lvlText w:val="%1.%2"/>
      <w:lvlJc w:val="left"/>
      <w:pPr>
        <w:tabs>
          <w:tab w:val="left" w:pos="851"/>
        </w:tabs>
        <w:ind w:left="851" w:hanging="851"/>
      </w:pPr>
    </w:lvl>
    <w:lvl w:ilvl="2">
      <w:start w:val="1"/>
      <w:numFmt w:val="decimal"/>
      <w:lvlText w:val="%1.%2.%3"/>
      <w:lvlJc w:val="left"/>
      <w:pPr>
        <w:tabs>
          <w:tab w:val="left" w:pos="992"/>
        </w:tabs>
        <w:ind w:left="992" w:hanging="992"/>
      </w:pPr>
    </w:lvl>
    <w:lvl w:ilvl="3">
      <w:start w:val="1"/>
      <w:numFmt w:val="decimal"/>
      <w:lvlText w:val="%1.%2.%3.%4"/>
      <w:lvlJc w:val="left"/>
      <w:pPr>
        <w:tabs>
          <w:tab w:val="left" w:pos="1134"/>
        </w:tabs>
        <w:ind w:left="1134" w:hanging="113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7"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color w:val="407EDA"/>
        <w:sz w:val="22"/>
        <w:vertAlign w:val="baseline"/>
      </w:rPr>
    </w:lvl>
    <w:lvl w:ilvl="3">
      <w:start w:val="1"/>
      <w:numFmt w:val="decimal"/>
      <w:pStyle w:val="AnnexAHead4"/>
      <w:lvlText w:val="A %1.%2.%3.%4"/>
      <w:lvlJc w:val="left"/>
      <w:pPr>
        <w:tabs>
          <w:tab w:val="left" w:pos="0"/>
        </w:tabs>
        <w:ind w:left="1134" w:hanging="1134"/>
      </w:pPr>
      <w:rPr>
        <w:rFonts w:ascii="Calibri" w:hAnsi="Calibri" w:hint="default"/>
        <w:b/>
        <w:i w:val="0"/>
        <w:caps w:val="0"/>
        <w:strike w:val="0"/>
        <w:dstrike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1A36522"/>
    <w:multiLevelType w:val="multilevel"/>
    <w:tmpl w:val="31A36522"/>
    <w:lvl w:ilvl="0">
      <w:start w:val="1"/>
      <w:numFmt w:val="bullet"/>
      <w:pStyle w:val="bulleted"/>
      <w:lvlText w:val=""/>
      <w:lvlJc w:val="left"/>
      <w:pPr>
        <w:tabs>
          <w:tab w:val="left" w:pos="340"/>
        </w:tabs>
        <w:ind w:left="340" w:hanging="340"/>
      </w:pPr>
      <w:rPr>
        <w:rFonts w:ascii="Wingdings" w:hAnsi="Wingdings" w:hint="default"/>
        <w:b w:val="0"/>
        <w:i w:val="0"/>
        <w:color w:val="8B8D8E"/>
        <w:kern w:val="0"/>
        <w:position w:val="0"/>
        <w:sz w:val="16"/>
      </w:rPr>
    </w:lvl>
    <w:lvl w:ilvl="1">
      <w:start w:val="1"/>
      <w:numFmt w:val="bullet"/>
      <w:lvlText w:val=""/>
      <w:lvlJc w:val="left"/>
      <w:pPr>
        <w:tabs>
          <w:tab w:val="left" w:pos="340"/>
        </w:tabs>
        <w:ind w:left="680" w:hanging="340"/>
      </w:pPr>
      <w:rPr>
        <w:rFonts w:ascii="Wingdings" w:hAnsi="Wingdings" w:hint="default"/>
        <w:b/>
        <w:i w:val="0"/>
        <w:color w:val="auto"/>
        <w:sz w:val="16"/>
      </w:rPr>
    </w:lvl>
    <w:lvl w:ilvl="2">
      <w:start w:val="1"/>
      <w:numFmt w:val="bullet"/>
      <w:lvlText w:val="•"/>
      <w:lvlJc w:val="left"/>
      <w:pPr>
        <w:ind w:left="1020" w:hanging="340"/>
      </w:pPr>
      <w:rPr>
        <w:rFonts w:ascii="Verdana" w:hAnsi="Verdana" w:hint="default"/>
        <w:b/>
        <w:i w:val="0"/>
        <w:color w:val="8B8D8E"/>
        <w:sz w:val="16"/>
      </w:rPr>
    </w:lvl>
    <w:lvl w:ilvl="3">
      <w:start w:val="1"/>
      <w:numFmt w:val="bullet"/>
      <w:lvlText w:val="­"/>
      <w:lvlJc w:val="left"/>
      <w:pPr>
        <w:ind w:left="1360" w:hanging="340"/>
      </w:pPr>
      <w:rPr>
        <w:rFonts w:ascii="Verdana" w:hAnsi="Verdana" w:hint="default"/>
        <w:b/>
        <w:i w:val="0"/>
        <w:color w:val="8B8D8E"/>
        <w:sz w:val="16"/>
      </w:rPr>
    </w:lvl>
    <w:lvl w:ilvl="4">
      <w:start w:val="1"/>
      <w:numFmt w:val="bullet"/>
      <w:lvlText w:val="•"/>
      <w:lvlJc w:val="left"/>
      <w:pPr>
        <w:ind w:left="1700" w:hanging="340"/>
      </w:pPr>
      <w:rPr>
        <w:rFonts w:ascii="Verdana" w:hAnsi="Verdana" w:hint="default"/>
        <w:color w:val="8B8D8E"/>
        <w:sz w:val="16"/>
      </w:rPr>
    </w:lvl>
    <w:lvl w:ilvl="5">
      <w:start w:val="1"/>
      <w:numFmt w:val="bullet"/>
      <w:lvlText w:val="•"/>
      <w:lvlJc w:val="left"/>
      <w:pPr>
        <w:tabs>
          <w:tab w:val="left" w:pos="340"/>
        </w:tabs>
        <w:ind w:left="2040" w:hanging="340"/>
      </w:pPr>
      <w:rPr>
        <w:rFonts w:ascii="Verdana" w:hAnsi="Verdana" w:hint="default"/>
        <w:color w:val="auto"/>
      </w:rPr>
    </w:lvl>
    <w:lvl w:ilvl="6">
      <w:start w:val="1"/>
      <w:numFmt w:val="bullet"/>
      <w:lvlText w:val="•"/>
      <w:lvlJc w:val="left"/>
      <w:pPr>
        <w:tabs>
          <w:tab w:val="left" w:pos="340"/>
        </w:tabs>
        <w:ind w:left="2380" w:hanging="340"/>
      </w:pPr>
      <w:rPr>
        <w:rFonts w:ascii="Verdana" w:hAnsi="Verdana" w:hint="default"/>
        <w:color w:val="auto"/>
      </w:rPr>
    </w:lvl>
    <w:lvl w:ilvl="7">
      <w:start w:val="1"/>
      <w:numFmt w:val="bullet"/>
      <w:lvlText w:val="•"/>
      <w:lvlJc w:val="left"/>
      <w:pPr>
        <w:tabs>
          <w:tab w:val="left" w:pos="340"/>
        </w:tabs>
        <w:ind w:left="2720" w:hanging="340"/>
      </w:pPr>
      <w:rPr>
        <w:rFonts w:ascii="Verdana" w:hAnsi="Verdana" w:hint="default"/>
        <w:color w:val="auto"/>
      </w:rPr>
    </w:lvl>
    <w:lvl w:ilvl="8">
      <w:start w:val="1"/>
      <w:numFmt w:val="bullet"/>
      <w:lvlText w:val="•"/>
      <w:lvlJc w:val="left"/>
      <w:pPr>
        <w:tabs>
          <w:tab w:val="left" w:pos="340"/>
        </w:tabs>
        <w:ind w:left="3060" w:hanging="340"/>
      </w:pPr>
      <w:rPr>
        <w:rFonts w:ascii="Verdana" w:hAnsi="Verdana" w:hint="default"/>
        <w:color w:val="auto"/>
      </w:rPr>
    </w:lvl>
  </w:abstractNum>
  <w:abstractNum w:abstractNumId="12" w15:restartNumberingAfterBreak="0">
    <w:nsid w:val="376301AE"/>
    <w:multiLevelType w:val="multilevel"/>
    <w:tmpl w:val="376301AE"/>
    <w:lvl w:ilvl="0">
      <w:start w:val="1"/>
      <w:numFmt w:val="decimal"/>
      <w:lvlText w:val="B %1."/>
      <w:lvlJc w:val="left"/>
      <w:pPr>
        <w:tabs>
          <w:tab w:val="left" w:pos="0"/>
        </w:tabs>
        <w:ind w:left="709" w:hanging="709"/>
      </w:pPr>
      <w:rPr>
        <w:rFonts w:ascii="Calibri" w:hAnsi="Calibri" w:hint="default"/>
        <w:b/>
        <w:bCs/>
        <w:i w:val="0"/>
        <w:iCs w:val="0"/>
        <w:caps/>
        <w:strike w:val="0"/>
        <w:dstrike w:val="0"/>
        <w:color w:val="407EDA"/>
        <w:sz w:val="28"/>
        <w:szCs w:val="28"/>
        <w:u w:val="none" w:color="407EDA"/>
        <w:vertAlign w:val="baseline"/>
      </w:rPr>
    </w:lvl>
    <w:lvl w:ilvl="1">
      <w:start w:val="1"/>
      <w:numFmt w:val="decimal"/>
      <w:lvlText w:val="B %1.%2."/>
      <w:lvlJc w:val="left"/>
      <w:pPr>
        <w:tabs>
          <w:tab w:val="left" w:pos="0"/>
        </w:tabs>
        <w:ind w:left="851" w:hanging="851"/>
      </w:pPr>
      <w:rPr>
        <w:rFonts w:ascii="Calibri" w:hAnsi="Calibri" w:hint="default"/>
        <w:b/>
        <w:i w:val="0"/>
        <w:caps/>
        <w:strike w:val="0"/>
        <w:dstrike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color w:val="407EDA"/>
        <w:sz w:val="22"/>
        <w:vertAlign w:val="baseline"/>
      </w:rPr>
    </w:lvl>
    <w:lvl w:ilvl="3">
      <w:start w:val="1"/>
      <w:numFmt w:val="decimal"/>
      <w:pStyle w:val="AnnexBHead4"/>
      <w:lvlText w:val="B %1.%2.%3.%4"/>
      <w:lvlJc w:val="left"/>
      <w:pPr>
        <w:tabs>
          <w:tab w:val="left" w:pos="0"/>
        </w:tabs>
        <w:ind w:left="1134" w:hanging="1134"/>
      </w:pPr>
      <w:rPr>
        <w:rFonts w:ascii="Calibri" w:hAnsi="Calibri" w:hint="default"/>
        <w:b/>
        <w:i w:val="0"/>
        <w:caps w:val="0"/>
        <w:strike w:val="0"/>
        <w:dstrike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1270A6"/>
    <w:multiLevelType w:val="multilevel"/>
    <w:tmpl w:val="3B1270A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15:restartNumberingAfterBreak="0">
    <w:nsid w:val="44041789"/>
    <w:multiLevelType w:val="multilevel"/>
    <w:tmpl w:val="44041789"/>
    <w:lvl w:ilvl="0">
      <w:start w:val="1"/>
      <w:numFmt w:val="decimal"/>
      <w:pStyle w:val="List1indent1text"/>
      <w:lvlText w:val="%1"/>
      <w:lvlJc w:val="left"/>
      <w:pPr>
        <w:tabs>
          <w:tab w:val="left" w:pos="567"/>
        </w:tabs>
        <w:ind w:left="567" w:hanging="567"/>
      </w:pPr>
      <w:rPr>
        <w:rFonts w:ascii="Arial" w:hAnsi="Arial" w:hint="default"/>
        <w:b w:val="0"/>
        <w:i w:val="0"/>
        <w:sz w:val="22"/>
        <w:szCs w:val="22"/>
      </w:rPr>
    </w:lvl>
    <w:lvl w:ilvl="1">
      <w:start w:val="1"/>
      <w:numFmt w:val="lowerLetter"/>
      <w:lvlText w:val="%2."/>
      <w:lvlJc w:val="left"/>
      <w:pPr>
        <w:tabs>
          <w:tab w:val="left" w:pos="1134"/>
        </w:tabs>
        <w:ind w:left="1134" w:hanging="567"/>
      </w:pPr>
      <w:rPr>
        <w:rFonts w:hint="default"/>
      </w:rPr>
    </w:lvl>
    <w:lvl w:ilvl="2">
      <w:start w:val="1"/>
      <w:numFmt w:val="lowerRoman"/>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decimal"/>
      <w:lvlText w:val="%2."/>
      <w:lvlJc w:val="left"/>
      <w:pPr>
        <w:ind w:left="144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55BE1DF9"/>
    <w:multiLevelType w:val="multilevel"/>
    <w:tmpl w:val="55BE1DF9"/>
    <w:lvl w:ilvl="0">
      <w:start w:val="1"/>
      <w:numFmt w:val="bullet"/>
      <w:lvlText w:val=""/>
      <w:lvlJc w:val="left"/>
      <w:pPr>
        <w:ind w:left="927" w:hanging="360"/>
      </w:pPr>
      <w:rPr>
        <w:rFonts w:ascii="Wingdings 2" w:hAnsi="Wingdings 2" w:hint="default"/>
        <w:color w:val="009FDF"/>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8"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Theme="minorHAnsi" w:hAnsiTheme="minorHAnsi" w:hint="default"/>
        <w:b w:val="0"/>
        <w:i/>
        <w:sz w:val="22"/>
      </w:rPr>
    </w:lvl>
  </w:abstractNum>
  <w:abstractNum w:abstractNumId="19" w15:restartNumberingAfterBreak="0">
    <w:nsid w:val="67AB4D84"/>
    <w:multiLevelType w:val="multilevel"/>
    <w:tmpl w:val="67AB4D84"/>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5D11EF8"/>
    <w:multiLevelType w:val="multilevel"/>
    <w:tmpl w:val="75D11EF8"/>
    <w:lvl w:ilvl="0">
      <w:start w:val="1"/>
      <w:numFmt w:val="bullet"/>
      <w:lvlText w:val=""/>
      <w:lvlJc w:val="left"/>
      <w:pPr>
        <w:ind w:left="720" w:hanging="360"/>
      </w:pPr>
      <w:rPr>
        <w:rFonts w:ascii="Wingdings 2" w:hAnsi="Wingdings 2"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6D64DA6"/>
    <w:multiLevelType w:val="multilevel"/>
    <w:tmpl w:val="76D64DA6"/>
    <w:lvl w:ilvl="0">
      <w:start w:val="1"/>
      <w:numFmt w:val="bullet"/>
      <w:pStyle w:val="Bullet3"/>
      <w:lvlText w:val=""/>
      <w:lvlJc w:val="left"/>
      <w:pPr>
        <w:ind w:left="1778"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2"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pStyle w:val="Lista"/>
      <w:lvlText w:val="%2"/>
      <w:lvlJc w:val="left"/>
      <w:pPr>
        <w:tabs>
          <w:tab w:val="left"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971402063">
    <w:abstractNumId w:val="19"/>
  </w:num>
  <w:num w:numId="2" w16cid:durableId="258563984">
    <w:abstractNumId w:val="0"/>
  </w:num>
  <w:num w:numId="3" w16cid:durableId="1348799035">
    <w:abstractNumId w:val="23"/>
  </w:num>
  <w:num w:numId="4" w16cid:durableId="479230774">
    <w:abstractNumId w:val="1"/>
  </w:num>
  <w:num w:numId="5" w16cid:durableId="1040205006">
    <w:abstractNumId w:val="4"/>
  </w:num>
  <w:num w:numId="6" w16cid:durableId="64694711">
    <w:abstractNumId w:val="10"/>
  </w:num>
  <w:num w:numId="7" w16cid:durableId="321013333">
    <w:abstractNumId w:val="3"/>
  </w:num>
  <w:num w:numId="8" w16cid:durableId="62456481">
    <w:abstractNumId w:val="7"/>
  </w:num>
  <w:num w:numId="9" w16cid:durableId="1492991001">
    <w:abstractNumId w:val="22"/>
  </w:num>
  <w:num w:numId="10" w16cid:durableId="188447677">
    <w:abstractNumId w:val="21"/>
  </w:num>
  <w:num w:numId="11" w16cid:durableId="1494446820">
    <w:abstractNumId w:val="9"/>
  </w:num>
  <w:num w:numId="12" w16cid:durableId="1975332362">
    <w:abstractNumId w:val="8"/>
  </w:num>
  <w:num w:numId="13" w16cid:durableId="508258502">
    <w:abstractNumId w:val="15"/>
  </w:num>
  <w:num w:numId="14" w16cid:durableId="1828860650">
    <w:abstractNumId w:val="12"/>
  </w:num>
  <w:num w:numId="15" w16cid:durableId="675807376">
    <w:abstractNumId w:val="5"/>
  </w:num>
  <w:num w:numId="16" w16cid:durableId="2062049860">
    <w:abstractNumId w:val="14"/>
  </w:num>
  <w:num w:numId="17" w16cid:durableId="1349987918">
    <w:abstractNumId w:val="11"/>
  </w:num>
  <w:num w:numId="18" w16cid:durableId="2080788210">
    <w:abstractNumId w:val="18"/>
  </w:num>
  <w:num w:numId="19" w16cid:durableId="2087920405">
    <w:abstractNumId w:val="16"/>
  </w:num>
  <w:num w:numId="20" w16cid:durableId="14503897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4587338">
    <w:abstractNumId w:val="13"/>
  </w:num>
  <w:num w:numId="22" w16cid:durableId="5579820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66879128">
    <w:abstractNumId w:val="20"/>
  </w:num>
  <w:num w:numId="24" w16cid:durableId="156309362">
    <w:abstractNumId w:val="17"/>
  </w:num>
  <w:num w:numId="25" w16cid:durableId="257518976">
    <w:abstractNumId w:val="2"/>
  </w:num>
  <w:num w:numId="26" w16cid:durableId="14951412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lisa Nechyporuk">
    <w15:presenceInfo w15:providerId="AD" w15:userId="S::alisa.nechyporuk@iala-aism.org::049e4621-d5c2-4972-a621-7bb87be664d5"/>
  </w15:person>
  <w15:person w15:author="CHINA">
    <w15:presenceInfo w15:providerId="None" w15:userId="CHINA"/>
  </w15:person>
  <w15:person w15:author="dogdogsusan">
    <w15:presenceInfo w15:providerId="None" w15:userId="dogdogsus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trackRevisions/>
  <w:doNotTrackFormatting/>
  <w:defaultTabStop w:val="708"/>
  <w:hyphenationZone w:val="425"/>
  <w:drawingGridHorizontalSpacing w:val="9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kyZGJmZjFjMWUzMzMwYWJhODA4MGM5ZTI3NDgzYjIifQ=="/>
  </w:docVars>
  <w:rsids>
    <w:rsidRoot w:val="008A03C2"/>
    <w:rsid w:val="000216AE"/>
    <w:rsid w:val="00035B14"/>
    <w:rsid w:val="00036D03"/>
    <w:rsid w:val="00046873"/>
    <w:rsid w:val="000E38E4"/>
    <w:rsid w:val="000E4EA2"/>
    <w:rsid w:val="000E4F98"/>
    <w:rsid w:val="001B32C4"/>
    <w:rsid w:val="001C4753"/>
    <w:rsid w:val="002A4BCE"/>
    <w:rsid w:val="002A7EB8"/>
    <w:rsid w:val="00372C2C"/>
    <w:rsid w:val="00574256"/>
    <w:rsid w:val="005A4C20"/>
    <w:rsid w:val="005C43D1"/>
    <w:rsid w:val="00616913"/>
    <w:rsid w:val="00620707"/>
    <w:rsid w:val="006472AF"/>
    <w:rsid w:val="006759C2"/>
    <w:rsid w:val="006772CE"/>
    <w:rsid w:val="00682827"/>
    <w:rsid w:val="006A56A2"/>
    <w:rsid w:val="007050C7"/>
    <w:rsid w:val="00770F34"/>
    <w:rsid w:val="007B262B"/>
    <w:rsid w:val="00832588"/>
    <w:rsid w:val="008A03C2"/>
    <w:rsid w:val="008E1188"/>
    <w:rsid w:val="0091127A"/>
    <w:rsid w:val="009149A4"/>
    <w:rsid w:val="00924D35"/>
    <w:rsid w:val="009B3341"/>
    <w:rsid w:val="00AB6F88"/>
    <w:rsid w:val="00B9319B"/>
    <w:rsid w:val="00C63CEA"/>
    <w:rsid w:val="00CA7242"/>
    <w:rsid w:val="00CA73D9"/>
    <w:rsid w:val="00CE3458"/>
    <w:rsid w:val="00DB365C"/>
    <w:rsid w:val="00EB6E43"/>
    <w:rsid w:val="00F14992"/>
    <w:rsid w:val="00F31AF5"/>
    <w:rsid w:val="03A66C3B"/>
    <w:rsid w:val="06EF4950"/>
    <w:rsid w:val="09814381"/>
    <w:rsid w:val="0EBD2E3C"/>
    <w:rsid w:val="114415F3"/>
    <w:rsid w:val="13A7230D"/>
    <w:rsid w:val="156C55BC"/>
    <w:rsid w:val="1B9E3FF5"/>
    <w:rsid w:val="1F94107E"/>
    <w:rsid w:val="2412732E"/>
    <w:rsid w:val="26712A32"/>
    <w:rsid w:val="2C304EFA"/>
    <w:rsid w:val="2EF02A01"/>
    <w:rsid w:val="315A140A"/>
    <w:rsid w:val="32D03842"/>
    <w:rsid w:val="3DC33521"/>
    <w:rsid w:val="3F512FA9"/>
    <w:rsid w:val="40234979"/>
    <w:rsid w:val="43783A92"/>
    <w:rsid w:val="470D4628"/>
    <w:rsid w:val="49651627"/>
    <w:rsid w:val="4A7316E3"/>
    <w:rsid w:val="4BBA2895"/>
    <w:rsid w:val="4FDC475D"/>
    <w:rsid w:val="4FE47E26"/>
    <w:rsid w:val="50E15FBF"/>
    <w:rsid w:val="5169480D"/>
    <w:rsid w:val="523D116B"/>
    <w:rsid w:val="52646307"/>
    <w:rsid w:val="54E65E57"/>
    <w:rsid w:val="55494226"/>
    <w:rsid w:val="582D4D00"/>
    <w:rsid w:val="58823D7B"/>
    <w:rsid w:val="5A272E2C"/>
    <w:rsid w:val="5DC3063C"/>
    <w:rsid w:val="5EE56563"/>
    <w:rsid w:val="673D3C8F"/>
    <w:rsid w:val="6BE40B7D"/>
    <w:rsid w:val="6BE42BC8"/>
    <w:rsid w:val="70936542"/>
    <w:rsid w:val="71500528"/>
    <w:rsid w:val="71597204"/>
    <w:rsid w:val="7769462C"/>
    <w:rsid w:val="77B57573"/>
    <w:rsid w:val="79101DAE"/>
    <w:rsid w:val="7AEF309B"/>
    <w:rsid w:val="7D512D2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A7E72"/>
  <w15:docId w15:val="{E790F78B-0F69-4AB2-832C-805515F07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iPriority="0" w:unhideWhenUsed="1" w:qFormat="1"/>
    <w:lsdException w:name="annotation text" w:unhideWhenUsed="1" w:qFormat="1"/>
    <w:lsdException w:name="header" w:uiPriority="0" w:qFormat="1"/>
    <w:lsdException w:name="footer" w:uiPriority="0" w:qFormat="1"/>
    <w:lsdException w:name="index heading" w:semiHidden="1" w:uiPriority="0" w:unhideWhenUsed="1"/>
    <w:lsdException w:name="caption" w:uiPriority="0" w:qFormat="1"/>
    <w:lsdException w:name="table of figures" w:qFormat="1"/>
    <w:lsdException w:name="envelope address" w:semiHidden="1" w:unhideWhenUsed="1"/>
    <w:lsdException w:name="envelope return" w:semiHidden="1" w:unhideWhenUsed="1"/>
    <w:lsdException w:name="footnote reference" w:uiPriority="0"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unhideWhenUsed="1" w:qFormat="1"/>
    <w:lsdException w:name="Body Text 2" w:semiHidden="1" w:uiPriority="0" w:unhideWhenUsed="1"/>
    <w:lsdException w:name="Body Text 3" w:uiPriority="0" w:unhideWhenUsed="1" w:qFormat="1"/>
    <w:lsdException w:name="Body Text Indent 2" w:semiHidden="1" w:uiPriority="0" w:unhideWhenUsed="1"/>
    <w:lsdException w:name="Body Text Indent 3" w:uiPriority="0" w:unhideWhenUsed="1" w:qFormat="1"/>
    <w:lsdException w:name="Block Text" w:semiHidden="1" w:uiPriority="0" w:unhideWhenUsed="1"/>
    <w:lsdException w:name="Hyperlink" w:unhideWhenUsed="1" w:qFormat="1"/>
    <w:lsdException w:name="FollowedHyperlink" w:uiPriority="0" w:qFormat="1"/>
    <w:lsdException w:name="Strong" w:uiPriority="22"/>
    <w:lsdException w:name="Emphasis" w:uiPriority="2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pPr>
      <w:spacing w:line="216" w:lineRule="atLeast"/>
    </w:pPr>
    <w:rPr>
      <w:rFonts w:asciiTheme="minorHAnsi" w:eastAsiaTheme="minorEastAsia" w:hAnsiTheme="minorHAnsi" w:cstheme="minorBidi"/>
      <w:sz w:val="18"/>
      <w:szCs w:val="22"/>
      <w:lang w:val="en-GB"/>
    </w:rPr>
  </w:style>
  <w:style w:type="paragraph" w:styleId="Heading1">
    <w:name w:val="heading 1"/>
    <w:basedOn w:val="Normal"/>
    <w:next w:val="Heading1separatationline"/>
    <w:link w:val="Heading1Char"/>
    <w:autoRedefine/>
    <w:qFormat/>
    <w:pPr>
      <w:keepNext/>
      <w:keepLines/>
      <w:numPr>
        <w:numId w:val="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pPr>
      <w:keepNext/>
      <w:keepLines/>
      <w:numPr>
        <w:ilvl w:val="1"/>
        <w:numId w:val="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pPr>
      <w:keepNext/>
      <w:keepLines/>
      <w:numPr>
        <w:ilvl w:val="2"/>
        <w:numId w:val="1"/>
      </w:numPr>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autoRedefine/>
    <w:qFormat/>
    <w:pPr>
      <w:keepNext/>
      <w:keepLines/>
      <w:numPr>
        <w:ilvl w:val="3"/>
        <w:numId w:val="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autoRedefine/>
    <w:qFormat/>
    <w:pPr>
      <w:keepNext/>
      <w:keepLines/>
      <w:spacing w:before="200"/>
      <w:outlineLvl w:val="4"/>
    </w:pPr>
    <w:rPr>
      <w:rFonts w:asciiTheme="majorHAnsi" w:eastAsiaTheme="majorEastAsia" w:hAnsiTheme="majorHAnsi" w:cstheme="majorBidi"/>
      <w:color w:val="002A46" w:themeColor="accent1" w:themeShade="80"/>
    </w:rPr>
  </w:style>
  <w:style w:type="paragraph" w:styleId="Heading6">
    <w:name w:val="heading 6"/>
    <w:basedOn w:val="Normal"/>
    <w:next w:val="Normal"/>
    <w:link w:val="Heading6Char"/>
    <w:autoRedefine/>
    <w:qFormat/>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autoRedefine/>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autoRedefine/>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autoRedefine/>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ationline">
    <w:name w:val="Heading 1 separatation line"/>
    <w:basedOn w:val="Normal"/>
    <w:next w:val="BodyText"/>
    <w:autoRedefine/>
    <w:qFormat/>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autoRedefine/>
    <w:unhideWhenUsed/>
    <w:qFormat/>
    <w:pPr>
      <w:spacing w:after="120"/>
      <w:jc w:val="both"/>
    </w:pPr>
    <w:rPr>
      <w:sz w:val="22"/>
    </w:rPr>
  </w:style>
  <w:style w:type="paragraph" w:customStyle="1" w:styleId="Heading2separationline">
    <w:name w:val="Heading 2 separation line"/>
    <w:basedOn w:val="Normal"/>
    <w:next w:val="BodyText"/>
    <w:autoRedefine/>
    <w:qFormat/>
    <w:pPr>
      <w:pBdr>
        <w:bottom w:val="single" w:sz="4" w:space="1" w:color="575756"/>
      </w:pBdr>
      <w:spacing w:after="60" w:line="110" w:lineRule="exact"/>
      <w:ind w:right="8787"/>
    </w:pPr>
    <w:rPr>
      <w:color w:val="000000" w:themeColor="text1"/>
      <w:sz w:val="22"/>
    </w:rPr>
  </w:style>
  <w:style w:type="paragraph" w:styleId="TOC7">
    <w:name w:val="toc 7"/>
    <w:basedOn w:val="Normal"/>
    <w:next w:val="Normal"/>
    <w:autoRedefine/>
    <w:qFormat/>
    <w:pPr>
      <w:spacing w:line="240" w:lineRule="auto"/>
      <w:ind w:left="1200"/>
    </w:pPr>
    <w:rPr>
      <w:rFonts w:ascii="Arial" w:eastAsia="Times New Roman" w:hAnsi="Arial" w:cs="Times New Roman"/>
      <w:sz w:val="20"/>
      <w:szCs w:val="20"/>
    </w:rPr>
  </w:style>
  <w:style w:type="paragraph" w:styleId="NoteHeading">
    <w:name w:val="Note Heading"/>
    <w:basedOn w:val="Normal"/>
    <w:next w:val="Normal"/>
    <w:link w:val="NoteHeadingChar"/>
    <w:autoRedefine/>
    <w:uiPriority w:val="99"/>
    <w:unhideWhenUsed/>
    <w:qFormat/>
    <w:pPr>
      <w:spacing w:line="240" w:lineRule="auto"/>
    </w:pPr>
  </w:style>
  <w:style w:type="paragraph" w:styleId="ListNumber">
    <w:name w:val="List Number"/>
    <w:basedOn w:val="Normal"/>
    <w:autoRedefine/>
    <w:semiHidden/>
    <w:qFormat/>
    <w:pPr>
      <w:numPr>
        <w:numId w:val="2"/>
      </w:numPr>
      <w:contextualSpacing/>
    </w:pPr>
  </w:style>
  <w:style w:type="paragraph" w:styleId="Caption">
    <w:name w:val="caption"/>
    <w:basedOn w:val="Normal"/>
    <w:next w:val="Normal"/>
    <w:link w:val="CaptionChar"/>
    <w:autoRedefine/>
    <w:qFormat/>
    <w:rPr>
      <w:b/>
      <w:bCs/>
      <w:i/>
      <w:color w:val="575756"/>
      <w:sz w:val="22"/>
      <w:u w:val="single"/>
    </w:rPr>
  </w:style>
  <w:style w:type="paragraph" w:styleId="DocumentMap">
    <w:name w:val="Document Map"/>
    <w:basedOn w:val="Normal"/>
    <w:link w:val="DocumentMapChar"/>
    <w:autoRedefine/>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autoRedefine/>
    <w:uiPriority w:val="99"/>
    <w:unhideWhenUsed/>
    <w:qFormat/>
    <w:pPr>
      <w:spacing w:line="240" w:lineRule="auto"/>
    </w:pPr>
    <w:rPr>
      <w:sz w:val="24"/>
      <w:szCs w:val="24"/>
    </w:rPr>
  </w:style>
  <w:style w:type="paragraph" w:styleId="BodyText3">
    <w:name w:val="Body Text 3"/>
    <w:basedOn w:val="Normal"/>
    <w:link w:val="BodyText3Char"/>
    <w:autoRedefine/>
    <w:unhideWhenUsed/>
    <w:qFormat/>
    <w:pPr>
      <w:spacing w:after="120"/>
    </w:pPr>
    <w:rPr>
      <w:sz w:val="16"/>
      <w:szCs w:val="16"/>
    </w:rPr>
  </w:style>
  <w:style w:type="paragraph" w:styleId="ListNumber3">
    <w:name w:val="List Number 3"/>
    <w:basedOn w:val="Normal"/>
    <w:autoRedefine/>
    <w:uiPriority w:val="99"/>
    <w:unhideWhenUsed/>
    <w:qFormat/>
    <w:pPr>
      <w:contextualSpacing/>
    </w:pPr>
  </w:style>
  <w:style w:type="paragraph" w:styleId="TOC5">
    <w:name w:val="toc 5"/>
    <w:basedOn w:val="Normal"/>
    <w:next w:val="Normal"/>
    <w:autoRedefine/>
    <w:uiPriority w:val="39"/>
    <w:qFormat/>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3">
    <w:name w:val="toc 3"/>
    <w:basedOn w:val="Normal"/>
    <w:next w:val="Normal"/>
    <w:autoRedefine/>
    <w:uiPriority w:val="39"/>
    <w:unhideWhenUsed/>
    <w:qFormat/>
    <w:pPr>
      <w:spacing w:after="60"/>
      <w:ind w:left="1134" w:hanging="709"/>
    </w:pPr>
  </w:style>
  <w:style w:type="paragraph" w:styleId="TOC8">
    <w:name w:val="toc 8"/>
    <w:basedOn w:val="Normal"/>
    <w:next w:val="Normal"/>
    <w:autoRedefine/>
    <w:qFormat/>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autoRedefine/>
    <w:qFormat/>
    <w:pPr>
      <w:spacing w:line="240" w:lineRule="auto"/>
    </w:pPr>
    <w:rPr>
      <w:rFonts w:ascii="Tahoma" w:hAnsi="Tahoma" w:cs="Tahoma"/>
      <w:sz w:val="16"/>
      <w:szCs w:val="16"/>
    </w:rPr>
  </w:style>
  <w:style w:type="paragraph" w:styleId="Footer">
    <w:name w:val="footer"/>
    <w:link w:val="FooterChar"/>
    <w:autoRedefine/>
    <w:qFormat/>
    <w:pPr>
      <w:spacing w:line="240" w:lineRule="exact"/>
    </w:pPr>
    <w:rPr>
      <w:rFonts w:asciiTheme="minorHAnsi" w:eastAsiaTheme="minorEastAsia" w:hAnsiTheme="minorHAnsi" w:cstheme="minorBidi"/>
      <w:szCs w:val="22"/>
      <w:lang w:val="en-GB"/>
    </w:rPr>
  </w:style>
  <w:style w:type="paragraph" w:styleId="Header">
    <w:name w:val="header"/>
    <w:link w:val="HeaderChar"/>
    <w:autoRedefine/>
    <w:qFormat/>
    <w:pPr>
      <w:spacing w:line="240" w:lineRule="exact"/>
    </w:pPr>
    <w:rPr>
      <w:rFonts w:asciiTheme="minorHAnsi" w:eastAsiaTheme="minorEastAsia" w:hAnsiTheme="minorHAnsi" w:cstheme="minorBidi"/>
      <w:szCs w:val="22"/>
      <w:lang w:val="en-GB"/>
    </w:rPr>
  </w:style>
  <w:style w:type="paragraph" w:styleId="TOC1">
    <w:name w:val="toc 1"/>
    <w:basedOn w:val="Normal"/>
    <w:next w:val="Normal"/>
    <w:autoRedefine/>
    <w:uiPriority w:val="39"/>
    <w:qFormat/>
    <w:pPr>
      <w:tabs>
        <w:tab w:val="right" w:leader="dot" w:pos="9781"/>
      </w:tabs>
      <w:spacing w:after="40" w:line="300" w:lineRule="atLeast"/>
      <w:ind w:left="425" w:right="425" w:hanging="425"/>
    </w:pPr>
    <w:rPr>
      <w:b/>
      <w:color w:val="00558C" w:themeColor="accent1"/>
      <w:sz w:val="22"/>
    </w:rPr>
  </w:style>
  <w:style w:type="paragraph" w:styleId="TOC4">
    <w:name w:val="toc 4"/>
    <w:basedOn w:val="Normal"/>
    <w:next w:val="Normal"/>
    <w:autoRedefine/>
    <w:uiPriority w:val="39"/>
    <w:unhideWhenUsed/>
    <w:qFormat/>
    <w:pPr>
      <w:tabs>
        <w:tab w:val="right" w:leader="dot" w:pos="10195"/>
      </w:tabs>
      <w:ind w:left="1134" w:right="425" w:hanging="1134"/>
    </w:pPr>
    <w:rPr>
      <w:b/>
      <w:color w:val="00558C"/>
      <w:sz w:val="22"/>
    </w:rPr>
  </w:style>
  <w:style w:type="paragraph" w:styleId="List">
    <w:name w:val="List"/>
    <w:basedOn w:val="Normal"/>
    <w:autoRedefine/>
    <w:uiPriority w:val="99"/>
    <w:unhideWhenUsed/>
    <w:qFormat/>
    <w:pPr>
      <w:ind w:left="360" w:hanging="360"/>
      <w:contextualSpacing/>
    </w:pPr>
    <w:rPr>
      <w:sz w:val="22"/>
    </w:rPr>
  </w:style>
  <w:style w:type="paragraph" w:styleId="FootnoteText">
    <w:name w:val="footnote text"/>
    <w:basedOn w:val="Normal"/>
    <w:link w:val="FootnoteTextChar"/>
    <w:autoRedefine/>
    <w:unhideWhenUsed/>
    <w:qFormat/>
    <w:pPr>
      <w:tabs>
        <w:tab w:val="left" w:pos="425"/>
      </w:tabs>
      <w:spacing w:line="240" w:lineRule="auto"/>
      <w:ind w:left="425" w:hanging="425"/>
    </w:pPr>
    <w:rPr>
      <w:szCs w:val="24"/>
      <w:vertAlign w:val="superscript"/>
    </w:rPr>
  </w:style>
  <w:style w:type="paragraph" w:styleId="TOC6">
    <w:name w:val="toc 6"/>
    <w:basedOn w:val="Normal"/>
    <w:next w:val="Normal"/>
    <w:autoRedefine/>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autoRedefine/>
    <w:unhideWhenUsed/>
    <w:qFormat/>
    <w:pPr>
      <w:spacing w:after="120"/>
      <w:ind w:left="360"/>
    </w:pPr>
    <w:rPr>
      <w:sz w:val="16"/>
      <w:szCs w:val="16"/>
    </w:rPr>
  </w:style>
  <w:style w:type="paragraph" w:styleId="TableofFigures">
    <w:name w:val="table of figures"/>
    <w:basedOn w:val="Normal"/>
    <w:next w:val="Normal"/>
    <w:autoRedefine/>
    <w:uiPriority w:val="99"/>
    <w:qFormat/>
    <w:pPr>
      <w:tabs>
        <w:tab w:val="right" w:leader="dot" w:pos="9781"/>
      </w:tabs>
      <w:spacing w:after="60"/>
      <w:ind w:left="1276" w:hanging="1276"/>
    </w:pPr>
    <w:rPr>
      <w:i/>
      <w:sz w:val="22"/>
    </w:rPr>
  </w:style>
  <w:style w:type="paragraph" w:styleId="TOC2">
    <w:name w:val="toc 2"/>
    <w:basedOn w:val="Normal"/>
    <w:next w:val="Normal"/>
    <w:autoRedefine/>
    <w:uiPriority w:val="39"/>
    <w:qFormat/>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autoRedefine/>
    <w:qFormat/>
    <w:pPr>
      <w:spacing w:line="240" w:lineRule="auto"/>
      <w:ind w:left="1680"/>
    </w:pPr>
    <w:rPr>
      <w:rFonts w:ascii="Arial" w:eastAsia="Times New Roman" w:hAnsi="Arial" w:cs="Times New Roman"/>
      <w:sz w:val="20"/>
      <w:szCs w:val="20"/>
    </w:rPr>
  </w:style>
  <w:style w:type="paragraph" w:styleId="NormalWeb">
    <w:name w:val="Normal (Web)"/>
    <w:basedOn w:val="Normal"/>
    <w:autoRedefine/>
    <w:uiPriority w:val="99"/>
    <w:qFormat/>
    <w:pPr>
      <w:spacing w:line="240" w:lineRule="auto"/>
    </w:pPr>
    <w:rPr>
      <w:rFonts w:ascii="Arial" w:eastAsia="Times New Roman" w:hAnsi="Arial" w:cs="Times New Roman"/>
      <w:sz w:val="22"/>
      <w:szCs w:val="24"/>
    </w:rPr>
  </w:style>
  <w:style w:type="paragraph" w:styleId="Title">
    <w:name w:val="Title"/>
    <w:basedOn w:val="Normal"/>
    <w:link w:val="TitleChar"/>
    <w:qFormat/>
    <w:pPr>
      <w:spacing w:before="120" w:after="240" w:line="240" w:lineRule="auto"/>
      <w:jc w:val="center"/>
      <w:outlineLvl w:val="0"/>
    </w:pPr>
    <w:rPr>
      <w:rFonts w:ascii="Arial" w:eastAsia="SimSun" w:hAnsi="Arial" w:cs="Arial"/>
      <w:b/>
      <w:bCs/>
      <w:kern w:val="28"/>
      <w:sz w:val="32"/>
      <w:szCs w:val="32"/>
      <w:lang w:eastAsia="en-GB"/>
    </w:rPr>
  </w:style>
  <w:style w:type="paragraph" w:styleId="CommentSubject">
    <w:name w:val="annotation subject"/>
    <w:basedOn w:val="CommentText"/>
    <w:next w:val="CommentText"/>
    <w:link w:val="CommentSubjectChar"/>
    <w:autoRedefine/>
    <w:unhideWhenUsed/>
    <w:qFormat/>
    <w:rPr>
      <w:b/>
      <w:bCs/>
      <w:sz w:val="20"/>
      <w:szCs w:val="20"/>
    </w:rPr>
  </w:style>
  <w:style w:type="table" w:styleId="TableGrid">
    <w:name w:val="Table Grid"/>
    <w:basedOn w:val="TableNormal"/>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autoRedefine/>
    <w:uiPriority w:val="63"/>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styleId="PageNumber">
    <w:name w:val="page number"/>
    <w:autoRedefine/>
    <w:qFormat/>
    <w:rPr>
      <w:rFonts w:asciiTheme="minorHAnsi" w:hAnsiTheme="minorHAnsi"/>
      <w:sz w:val="15"/>
    </w:rPr>
  </w:style>
  <w:style w:type="character" w:styleId="FollowedHyperlink">
    <w:name w:val="FollowedHyperlink"/>
    <w:autoRedefine/>
    <w:qFormat/>
    <w:rPr>
      <w:color w:val="800080"/>
      <w:u w:val="single"/>
    </w:rPr>
  </w:style>
  <w:style w:type="character" w:styleId="Emphasis">
    <w:name w:val="Emphasis"/>
    <w:autoRedefine/>
    <w:uiPriority w:val="20"/>
    <w:qFormat/>
    <w:rPr>
      <w:i/>
      <w:iCs/>
    </w:rPr>
  </w:style>
  <w:style w:type="character" w:styleId="Hyperlink">
    <w:name w:val="Hyperlink"/>
    <w:basedOn w:val="DefaultParagraphFont"/>
    <w:autoRedefine/>
    <w:uiPriority w:val="99"/>
    <w:unhideWhenUsed/>
    <w:qFormat/>
    <w:rPr>
      <w:color w:val="00558C" w:themeColor="accent1"/>
      <w:u w:val="single"/>
    </w:rPr>
  </w:style>
  <w:style w:type="character" w:styleId="CommentReference">
    <w:name w:val="annotation reference"/>
    <w:basedOn w:val="DefaultParagraphFont"/>
    <w:autoRedefine/>
    <w:unhideWhenUsed/>
    <w:qFormat/>
    <w:rPr>
      <w:sz w:val="18"/>
      <w:szCs w:val="18"/>
      <w:lang w:val="en-GB"/>
    </w:rPr>
  </w:style>
  <w:style w:type="character" w:styleId="HTMLCite">
    <w:name w:val="HTML Cite"/>
    <w:autoRedefine/>
    <w:qFormat/>
    <w:rPr>
      <w:i/>
      <w:iCs/>
    </w:rPr>
  </w:style>
  <w:style w:type="character" w:styleId="FootnoteReference">
    <w:name w:val="footnote reference"/>
    <w:autoRedefine/>
    <w:qFormat/>
    <w:rPr>
      <w:vertAlign w:val="superscript"/>
    </w:rPr>
  </w:style>
  <w:style w:type="character" w:customStyle="1" w:styleId="Heading1Char">
    <w:name w:val="Heading 1 Char"/>
    <w:basedOn w:val="DefaultParagraphFont"/>
    <w:link w:val="Heading1"/>
    <w:autoRedefine/>
    <w:qFormat/>
    <w:rPr>
      <w:rFonts w:asciiTheme="majorHAnsi" w:eastAsiaTheme="majorEastAsia" w:hAnsiTheme="majorHAnsi" w:cstheme="majorBidi"/>
      <w:b/>
      <w:bCs/>
      <w:caps/>
      <w:color w:val="407EC9"/>
      <w:sz w:val="28"/>
      <w:szCs w:val="24"/>
      <w:lang w:val="en-GB"/>
    </w:rPr>
  </w:style>
  <w:style w:type="character" w:customStyle="1" w:styleId="HeaderChar">
    <w:name w:val="Header Char"/>
    <w:basedOn w:val="DefaultParagraphFont"/>
    <w:link w:val="Header"/>
    <w:autoRedefine/>
    <w:qFormat/>
    <w:rPr>
      <w:sz w:val="20"/>
      <w:lang w:val="en-GB"/>
    </w:rPr>
  </w:style>
  <w:style w:type="character" w:customStyle="1" w:styleId="FooterChar">
    <w:name w:val="Footer Char"/>
    <w:basedOn w:val="DefaultParagraphFont"/>
    <w:link w:val="Footer"/>
    <w:autoRedefine/>
    <w:qFormat/>
    <w:rPr>
      <w:sz w:val="20"/>
      <w:lang w:val="en-GB"/>
    </w:rPr>
  </w:style>
  <w:style w:type="character" w:customStyle="1" w:styleId="BalloonTextChar">
    <w:name w:val="Balloon Text Char"/>
    <w:basedOn w:val="DefaultParagraphFont"/>
    <w:link w:val="BalloonText"/>
    <w:autoRedefine/>
    <w:qFormat/>
    <w:rPr>
      <w:rFonts w:ascii="Tahoma" w:hAnsi="Tahoma" w:cs="Tahoma"/>
      <w:sz w:val="16"/>
      <w:szCs w:val="16"/>
      <w:lang w:val="en-US"/>
    </w:rPr>
  </w:style>
  <w:style w:type="paragraph" w:customStyle="1" w:styleId="Documenttype">
    <w:name w:val="Document type"/>
    <w:basedOn w:val="Normal"/>
    <w:autoRedefine/>
    <w:qFormat/>
    <w:pPr>
      <w:spacing w:line="500" w:lineRule="exact"/>
      <w:ind w:left="907" w:right="907"/>
    </w:pPr>
    <w:rPr>
      <w:b/>
      <w:caps/>
      <w:color w:val="FFFFFF" w:themeColor="background1"/>
      <w:sz w:val="50"/>
      <w:szCs w:val="50"/>
    </w:rPr>
  </w:style>
  <w:style w:type="character" w:customStyle="1" w:styleId="Heading2Char">
    <w:name w:val="Heading 2 Char"/>
    <w:basedOn w:val="DefaultParagraphFont"/>
    <w:link w:val="Heading2"/>
    <w:autoRedefine/>
    <w:qFormat/>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autoRedefine/>
    <w:qFormat/>
    <w:rPr>
      <w:rFonts w:asciiTheme="majorHAnsi" w:eastAsiaTheme="majorEastAsia" w:hAnsiTheme="majorHAnsi" w:cstheme="majorBidi"/>
      <w:b/>
      <w:bCs/>
      <w:smallCaps/>
      <w:color w:val="407EC9"/>
      <w:lang w:val="en-GB"/>
    </w:rPr>
  </w:style>
  <w:style w:type="character" w:customStyle="1" w:styleId="Heading4Char">
    <w:name w:val="Heading 4 Char"/>
    <w:basedOn w:val="DefaultParagraphFont"/>
    <w:link w:val="Heading4"/>
    <w:autoRedefine/>
    <w:qFormat/>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autoRedefine/>
    <w:qFormat/>
    <w:rPr>
      <w:rFonts w:asciiTheme="majorHAnsi" w:eastAsiaTheme="majorEastAsia" w:hAnsiTheme="majorHAnsi" w:cstheme="majorBidi"/>
      <w:color w:val="002A46" w:themeColor="accent1" w:themeShade="80"/>
      <w:sz w:val="18"/>
      <w:lang w:val="en-GB"/>
    </w:rPr>
  </w:style>
  <w:style w:type="character" w:customStyle="1" w:styleId="Heading6Char">
    <w:name w:val="Heading 6 Char"/>
    <w:basedOn w:val="DefaultParagraphFont"/>
    <w:link w:val="Heading6"/>
    <w:autoRedefine/>
    <w:qFormat/>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autoRedefine/>
    <w:qFormat/>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autoRedefine/>
    <w:qFormat/>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autoRedefine/>
    <w:qFormat/>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autoRedefine/>
    <w:qFormat/>
    <w:pPr>
      <w:spacing w:after="120"/>
    </w:pPr>
    <w:rPr>
      <w:color w:val="000000" w:themeColor="text1"/>
      <w:sz w:val="22"/>
      <w:lang w:val="fr-FR"/>
    </w:rPr>
  </w:style>
  <w:style w:type="paragraph" w:customStyle="1" w:styleId="Bullet2">
    <w:name w:val="Bullet 2"/>
    <w:basedOn w:val="Normal"/>
    <w:link w:val="Bullet2Char"/>
    <w:autoRedefine/>
    <w:qFormat/>
    <w:pPr>
      <w:numPr>
        <w:numId w:val="3"/>
      </w:numPr>
      <w:spacing w:after="120"/>
    </w:pPr>
    <w:rPr>
      <w:color w:val="000000" w:themeColor="text1"/>
      <w:sz w:val="22"/>
    </w:rPr>
  </w:style>
  <w:style w:type="paragraph" w:customStyle="1" w:styleId="PageNumber1">
    <w:name w:val="Page Number1"/>
    <w:basedOn w:val="Normal"/>
    <w:autoRedefine/>
    <w:qFormat/>
    <w:pPr>
      <w:spacing w:line="180" w:lineRule="exact"/>
      <w:jc w:val="right"/>
    </w:pPr>
    <w:rPr>
      <w:color w:val="00558C" w:themeColor="accent1"/>
    </w:rPr>
  </w:style>
  <w:style w:type="paragraph" w:customStyle="1" w:styleId="Editionnumber">
    <w:name w:val="Edition number"/>
    <w:basedOn w:val="Normal"/>
    <w:autoRedefine/>
    <w:qFormat/>
    <w:rPr>
      <w:b/>
      <w:color w:val="00558C" w:themeColor="accent1"/>
      <w:sz w:val="50"/>
      <w:szCs w:val="50"/>
    </w:rPr>
  </w:style>
  <w:style w:type="paragraph" w:customStyle="1" w:styleId="Editionnumber-footer">
    <w:name w:val="Edition number - footer"/>
    <w:basedOn w:val="Footer"/>
    <w:next w:val="NoSpacing1"/>
    <w:autoRedefine/>
    <w:qFormat/>
    <w:pPr>
      <w:framePr w:hSpace="142" w:wrap="around" w:hAnchor="margin" w:xAlign="center" w:yAlign="bottom"/>
      <w:spacing w:before="40" w:line="180" w:lineRule="exact"/>
    </w:pPr>
    <w:rPr>
      <w:b/>
      <w:color w:val="00558C" w:themeColor="accent1"/>
      <w:sz w:val="15"/>
      <w:szCs w:val="15"/>
    </w:rPr>
  </w:style>
  <w:style w:type="paragraph" w:customStyle="1" w:styleId="NoSpacing1">
    <w:name w:val="No Spacing1"/>
    <w:autoRedefine/>
    <w:uiPriority w:val="1"/>
    <w:semiHidden/>
    <w:qFormat/>
    <w:rPr>
      <w:rFonts w:asciiTheme="minorHAnsi" w:eastAsiaTheme="minorEastAsia" w:hAnsiTheme="minorHAnsi" w:cstheme="minorBidi"/>
      <w:sz w:val="18"/>
      <w:szCs w:val="22"/>
      <w:lang w:val="en-GB"/>
    </w:rPr>
  </w:style>
  <w:style w:type="paragraph" w:customStyle="1" w:styleId="Contents">
    <w:name w:val="Contents"/>
    <w:basedOn w:val="Header"/>
    <w:autoRedefine/>
    <w:qFormat/>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autoRedefine/>
    <w:qFormat/>
    <w:pPr>
      <w:ind w:left="113" w:right="113"/>
    </w:pPr>
    <w:rPr>
      <w:color w:val="000000" w:themeColor="text1"/>
      <w:sz w:val="20"/>
    </w:rPr>
  </w:style>
  <w:style w:type="paragraph" w:customStyle="1" w:styleId="Tabletexttitle">
    <w:name w:val="Table text title"/>
    <w:basedOn w:val="Tabletext"/>
    <w:autoRedefine/>
    <w:qFormat/>
    <w:rPr>
      <w:b/>
      <w:color w:val="009FE3" w:themeColor="accent2"/>
    </w:rPr>
  </w:style>
  <w:style w:type="paragraph" w:customStyle="1" w:styleId="Listatext">
    <w:name w:val="List a text"/>
    <w:basedOn w:val="Normal"/>
    <w:autoRedefine/>
    <w:qFormat/>
    <w:pPr>
      <w:spacing w:after="120"/>
      <w:ind w:left="1134"/>
    </w:pPr>
    <w:rPr>
      <w:sz w:val="22"/>
    </w:rPr>
  </w:style>
  <w:style w:type="character" w:customStyle="1" w:styleId="Bullet2Char">
    <w:name w:val="Bullet 2 Char"/>
    <w:basedOn w:val="DefaultParagraphFont"/>
    <w:link w:val="Bullet2"/>
    <w:autoRedefine/>
    <w:qFormat/>
    <w:rPr>
      <w:color w:val="000000" w:themeColor="text1"/>
      <w:lang w:val="en-GB"/>
    </w:rPr>
  </w:style>
  <w:style w:type="paragraph" w:customStyle="1" w:styleId="AppendixHead1">
    <w:name w:val="Appendix Head 1"/>
    <w:basedOn w:val="Normal"/>
    <w:next w:val="Heading1separatationline"/>
    <w:autoRedefine/>
    <w:qFormat/>
    <w:pPr>
      <w:numPr>
        <w:numId w:val="4"/>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autoRedefine/>
    <w:qFormat/>
    <w:pPr>
      <w:numPr>
        <w:ilvl w:val="1"/>
        <w:numId w:val="4"/>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autoRedefine/>
    <w:qFormat/>
    <w:pPr>
      <w:numPr>
        <w:ilvl w:val="2"/>
        <w:numId w:val="4"/>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autoRedefine/>
    <w:qFormat/>
    <w:pPr>
      <w:numPr>
        <w:ilvl w:val="3"/>
        <w:numId w:val="4"/>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autoRedefine/>
    <w:qFormat/>
    <w:pPr>
      <w:numPr>
        <w:numId w:val="5"/>
      </w:numPr>
      <w:spacing w:after="360"/>
    </w:pPr>
    <w:rPr>
      <w:b/>
      <w:i/>
      <w:caps/>
      <w:color w:val="407EC9"/>
      <w:sz w:val="28"/>
      <w:u w:val="single"/>
    </w:rPr>
  </w:style>
  <w:style w:type="character" w:customStyle="1" w:styleId="AnnexChar">
    <w:name w:val="Annex Char"/>
    <w:basedOn w:val="DefaultParagraphFont"/>
    <w:link w:val="Annex"/>
    <w:autoRedefine/>
    <w:qFormat/>
    <w:rPr>
      <w:b/>
      <w:i/>
      <w:caps/>
      <w:color w:val="407EC9"/>
      <w:sz w:val="28"/>
      <w:u w:val="single"/>
      <w:lang w:val="en-GB"/>
    </w:rPr>
  </w:style>
  <w:style w:type="paragraph" w:customStyle="1" w:styleId="AnnexAHead1">
    <w:name w:val="Annex A Head 1"/>
    <w:basedOn w:val="Normal"/>
    <w:next w:val="Heading1separatationline"/>
    <w:autoRedefine/>
    <w:qFormat/>
    <w:pPr>
      <w:numPr>
        <w:numId w:val="6"/>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autoRedefine/>
    <w:qFormat/>
    <w:pPr>
      <w:numPr>
        <w:ilvl w:val="1"/>
        <w:numId w:val="6"/>
      </w:numPr>
      <w:spacing w:before="120" w:after="120" w:line="240" w:lineRule="auto"/>
    </w:pPr>
    <w:rPr>
      <w:rFonts w:eastAsia="Calibri" w:cs="Calibri"/>
      <w:b/>
      <w:caps/>
      <w:color w:val="407EC9"/>
      <w:sz w:val="24"/>
      <w:lang w:eastAsia="en-GB"/>
    </w:rPr>
  </w:style>
  <w:style w:type="character" w:customStyle="1" w:styleId="BodyTextChar">
    <w:name w:val="Body Text Char"/>
    <w:basedOn w:val="DefaultParagraphFont"/>
    <w:link w:val="BodyText"/>
    <w:autoRedefine/>
    <w:qFormat/>
    <w:rPr>
      <w:rFonts w:asciiTheme="minorHAnsi" w:eastAsiaTheme="minorEastAsia" w:hAnsiTheme="minorHAnsi" w:cstheme="minorBidi"/>
      <w:sz w:val="22"/>
      <w:szCs w:val="22"/>
      <w:lang w:val="en-GB" w:eastAsia="en-US"/>
    </w:rPr>
  </w:style>
  <w:style w:type="paragraph" w:customStyle="1" w:styleId="AnnexAHead3">
    <w:name w:val="Annex A Head 3"/>
    <w:basedOn w:val="Normal"/>
    <w:next w:val="BodyText"/>
    <w:autoRedefine/>
    <w:qFormat/>
    <w:pPr>
      <w:numPr>
        <w:ilvl w:val="2"/>
        <w:numId w:val="6"/>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autoRedefine/>
    <w:qFormat/>
    <w:pPr>
      <w:numPr>
        <w:ilvl w:val="3"/>
        <w:numId w:val="6"/>
      </w:numPr>
      <w:spacing w:before="120" w:after="120" w:line="240" w:lineRule="auto"/>
    </w:pPr>
    <w:rPr>
      <w:rFonts w:eastAsia="Calibri" w:cs="Calibri"/>
      <w:b/>
      <w:color w:val="407EC9"/>
      <w:sz w:val="22"/>
      <w:lang w:eastAsia="en-GB"/>
    </w:rPr>
  </w:style>
  <w:style w:type="character" w:customStyle="1" w:styleId="CommentTextChar">
    <w:name w:val="Comment Text Char"/>
    <w:basedOn w:val="DefaultParagraphFont"/>
    <w:link w:val="CommentText"/>
    <w:autoRedefine/>
    <w:uiPriority w:val="99"/>
    <w:qFormat/>
    <w:rPr>
      <w:sz w:val="24"/>
      <w:szCs w:val="24"/>
      <w:lang w:val="en-GB"/>
    </w:rPr>
  </w:style>
  <w:style w:type="character" w:customStyle="1" w:styleId="CommentSubjectChar">
    <w:name w:val="Comment Subject Char"/>
    <w:basedOn w:val="CommentTextChar"/>
    <w:link w:val="CommentSubject"/>
    <w:autoRedefine/>
    <w:qFormat/>
    <w:rPr>
      <w:b/>
      <w:bCs/>
      <w:sz w:val="20"/>
      <w:szCs w:val="20"/>
      <w:lang w:val="en-US"/>
    </w:rPr>
  </w:style>
  <w:style w:type="character" w:customStyle="1" w:styleId="BodyTextIndent3Char">
    <w:name w:val="Body Text Indent 3 Char"/>
    <w:basedOn w:val="DefaultParagraphFont"/>
    <w:link w:val="BodyTextIndent3"/>
    <w:autoRedefine/>
    <w:semiHidden/>
    <w:qFormat/>
    <w:rPr>
      <w:sz w:val="16"/>
      <w:szCs w:val="16"/>
      <w:lang w:val="en-GB"/>
    </w:rPr>
  </w:style>
  <w:style w:type="paragraph" w:customStyle="1" w:styleId="InsetList">
    <w:name w:val="Inset List"/>
    <w:basedOn w:val="Normal"/>
    <w:autoRedefine/>
    <w:qFormat/>
    <w:pPr>
      <w:numPr>
        <w:numId w:val="7"/>
      </w:numPr>
      <w:spacing w:after="120"/>
      <w:jc w:val="both"/>
    </w:pPr>
    <w:rPr>
      <w:sz w:val="22"/>
    </w:rPr>
  </w:style>
  <w:style w:type="paragraph" w:customStyle="1" w:styleId="ListofFigures">
    <w:name w:val="List of Figures"/>
    <w:basedOn w:val="Normal"/>
    <w:next w:val="Normal"/>
    <w:autoRedefine/>
    <w:qFormat/>
    <w:pPr>
      <w:spacing w:after="240" w:line="480" w:lineRule="atLeast"/>
    </w:pPr>
    <w:rPr>
      <w:b/>
      <w:color w:val="009FE3" w:themeColor="accent2"/>
      <w:sz w:val="40"/>
      <w:szCs w:val="40"/>
    </w:rPr>
  </w:style>
  <w:style w:type="paragraph" w:customStyle="1" w:styleId="Reference">
    <w:name w:val="Reference"/>
    <w:basedOn w:val="Normal"/>
    <w:autoRedefine/>
    <w:qFormat/>
    <w:pPr>
      <w:numPr>
        <w:numId w:val="8"/>
      </w:numPr>
      <w:spacing w:after="120" w:line="240" w:lineRule="auto"/>
      <w:jc w:val="both"/>
    </w:pPr>
    <w:rPr>
      <w:rFonts w:eastAsia="Times New Roman" w:cs="Times New Roman"/>
      <w:sz w:val="22"/>
      <w:szCs w:val="20"/>
    </w:rPr>
  </w:style>
  <w:style w:type="paragraph" w:customStyle="1" w:styleId="Tablecaption">
    <w:name w:val="Table caption"/>
    <w:basedOn w:val="Caption"/>
    <w:next w:val="Normal"/>
    <w:autoRedefine/>
    <w:qFormat/>
    <w:pPr>
      <w:tabs>
        <w:tab w:val="left" w:pos="851"/>
      </w:tabs>
      <w:spacing w:after="240"/>
    </w:pPr>
  </w:style>
  <w:style w:type="character" w:customStyle="1" w:styleId="FootnoteTextChar">
    <w:name w:val="Footnote Text Char"/>
    <w:basedOn w:val="DefaultParagraphFont"/>
    <w:link w:val="FootnoteText"/>
    <w:autoRedefine/>
    <w:uiPriority w:val="99"/>
    <w:qFormat/>
    <w:rPr>
      <w:sz w:val="18"/>
      <w:szCs w:val="24"/>
      <w:vertAlign w:val="superscript"/>
      <w:lang w:val="en-GB"/>
    </w:rPr>
  </w:style>
  <w:style w:type="paragraph" w:customStyle="1" w:styleId="Footereditionno">
    <w:name w:val="Footer edition no."/>
    <w:basedOn w:val="Normal"/>
    <w:autoRedefine/>
    <w:qFormat/>
    <w:pPr>
      <w:tabs>
        <w:tab w:val="right" w:pos="10206"/>
      </w:tabs>
    </w:pPr>
    <w:rPr>
      <w:b/>
      <w:color w:val="00558C"/>
      <w:sz w:val="15"/>
    </w:rPr>
  </w:style>
  <w:style w:type="paragraph" w:customStyle="1" w:styleId="Lista">
    <w:name w:val="List a"/>
    <w:basedOn w:val="Normal"/>
    <w:autoRedefine/>
    <w:qFormat/>
    <w:pPr>
      <w:numPr>
        <w:ilvl w:val="1"/>
        <w:numId w:val="9"/>
      </w:numPr>
      <w:spacing w:after="120" w:line="240" w:lineRule="auto"/>
      <w:jc w:val="both"/>
    </w:pPr>
    <w:rPr>
      <w:rFonts w:eastAsia="Times New Roman" w:cs="Times New Roman"/>
      <w:sz w:val="22"/>
      <w:szCs w:val="20"/>
      <w:lang w:eastAsia="en-GB"/>
    </w:rPr>
  </w:style>
  <w:style w:type="paragraph" w:customStyle="1" w:styleId="Listi">
    <w:name w:val="List i"/>
    <w:basedOn w:val="Normal"/>
    <w:autoRedefine/>
    <w:qFormat/>
    <w:pPr>
      <w:numPr>
        <w:ilvl w:val="2"/>
        <w:numId w:val="9"/>
      </w:numPr>
      <w:spacing w:after="120"/>
    </w:pPr>
    <w:rPr>
      <w:sz w:val="20"/>
    </w:rPr>
  </w:style>
  <w:style w:type="paragraph" w:customStyle="1" w:styleId="Listitext">
    <w:name w:val="List i text"/>
    <w:basedOn w:val="Normal"/>
    <w:autoRedefine/>
    <w:qFormat/>
    <w:pPr>
      <w:ind w:left="2268" w:hanging="567"/>
    </w:pPr>
    <w:rPr>
      <w:sz w:val="20"/>
    </w:rPr>
  </w:style>
  <w:style w:type="paragraph" w:customStyle="1" w:styleId="Bullet1text">
    <w:name w:val="Bullet 1 text"/>
    <w:basedOn w:val="Normal"/>
    <w:autoRedefine/>
    <w:qFormat/>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autoRedefine/>
    <w:qFormat/>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autoRedefine/>
    <w:qFormat/>
    <w:pPr>
      <w:numPr>
        <w:numId w:val="10"/>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autoRedefine/>
    <w:qFormat/>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autoRedefine/>
    <w:qFormat/>
    <w:pPr>
      <w:numPr>
        <w:numId w:val="9"/>
      </w:numPr>
      <w:spacing w:after="120" w:line="240" w:lineRule="auto"/>
      <w:jc w:val="both"/>
    </w:pPr>
    <w:rPr>
      <w:rFonts w:eastAsia="Times New Roman" w:cs="Times New Roman"/>
      <w:sz w:val="22"/>
      <w:szCs w:val="20"/>
      <w:lang w:eastAsia="en-GB"/>
    </w:rPr>
  </w:style>
  <w:style w:type="paragraph" w:customStyle="1" w:styleId="List1text">
    <w:name w:val="List 1 text"/>
    <w:basedOn w:val="Normal"/>
    <w:autoRedefine/>
    <w:qFormat/>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autoRedefine/>
    <w:qFormat/>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autoRedefine/>
    <w:qFormat/>
    <w:pPr>
      <w:tabs>
        <w:tab w:val="left" w:pos="1134"/>
        <w:tab w:val="right" w:pos="9781"/>
      </w:tabs>
    </w:pPr>
  </w:style>
  <w:style w:type="paragraph" w:customStyle="1" w:styleId="equation">
    <w:name w:val="equation"/>
    <w:basedOn w:val="Caption"/>
    <w:next w:val="BodyText"/>
    <w:autoRedefine/>
    <w:qFormat/>
  </w:style>
  <w:style w:type="paragraph" w:customStyle="1" w:styleId="TableofAppendices">
    <w:name w:val="Table of Appendices"/>
    <w:basedOn w:val="TableofFigures"/>
    <w:next w:val="BodyText"/>
    <w:autoRedefine/>
    <w:qFormat/>
  </w:style>
  <w:style w:type="paragraph" w:customStyle="1" w:styleId="Default">
    <w:name w:val="Default"/>
    <w:autoRedefine/>
    <w:qForma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autoRedefine/>
    <w:uiPriority w:val="59"/>
    <w:qFormat/>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autoRedefine/>
    <w:uiPriority w:val="39"/>
    <w:unhideWhenUsed/>
    <w:qFormat/>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autoRedefine/>
    <w:qFormat/>
    <w:pPr>
      <w:numPr>
        <w:numId w:val="11"/>
      </w:numPr>
    </w:pPr>
    <w:rPr>
      <w:sz w:val="20"/>
    </w:rPr>
  </w:style>
  <w:style w:type="paragraph" w:customStyle="1" w:styleId="Textedesaisie">
    <w:name w:val="Texte de saisie"/>
    <w:basedOn w:val="Normal"/>
    <w:link w:val="TextedesaisieCar"/>
    <w:autoRedefine/>
    <w:qFormat/>
    <w:rPr>
      <w:color w:val="000000" w:themeColor="text1"/>
      <w:sz w:val="22"/>
    </w:rPr>
  </w:style>
  <w:style w:type="character" w:customStyle="1" w:styleId="TextedesaisieCar">
    <w:name w:val="Texte de saisie Car"/>
    <w:basedOn w:val="DefaultParagraphFont"/>
    <w:link w:val="Textedesaisie"/>
    <w:autoRedefine/>
    <w:qFormat/>
    <w:rPr>
      <w:color w:val="000000" w:themeColor="text1"/>
      <w:lang w:val="en-GB"/>
    </w:rPr>
  </w:style>
  <w:style w:type="paragraph" w:customStyle="1" w:styleId="AnnexTablecaption">
    <w:name w:val="Annex Table caption"/>
    <w:basedOn w:val="Tablecaption"/>
    <w:next w:val="Normal"/>
    <w:autoRedefine/>
    <w:qFormat/>
  </w:style>
  <w:style w:type="paragraph" w:customStyle="1" w:styleId="Figurecaption">
    <w:name w:val="Figure caption"/>
    <w:basedOn w:val="Caption"/>
    <w:next w:val="Normal"/>
    <w:autoRedefine/>
    <w:qFormat/>
    <w:pPr>
      <w:numPr>
        <w:numId w:val="12"/>
      </w:numPr>
      <w:spacing w:before="240" w:after="240"/>
    </w:pPr>
  </w:style>
  <w:style w:type="paragraph" w:customStyle="1" w:styleId="TableofAnnexes">
    <w:name w:val="Table of Annexes"/>
    <w:basedOn w:val="TableofFigures"/>
    <w:next w:val="Normal"/>
    <w:autoRedefine/>
    <w:qFormat/>
  </w:style>
  <w:style w:type="paragraph" w:customStyle="1" w:styleId="AnnexBHead1">
    <w:name w:val="Annex B Head 1"/>
    <w:basedOn w:val="AnnexAHead1"/>
    <w:next w:val="Heading1separatationline"/>
    <w:autoRedefine/>
    <w:qFormat/>
    <w:pPr>
      <w:numPr>
        <w:numId w:val="13"/>
      </w:numPr>
    </w:pPr>
  </w:style>
  <w:style w:type="paragraph" w:customStyle="1" w:styleId="AnnexBHead2">
    <w:name w:val="Annex B Head 2"/>
    <w:basedOn w:val="AnnexAHead2"/>
    <w:next w:val="Heading2separationline"/>
    <w:autoRedefine/>
    <w:qFormat/>
    <w:pPr>
      <w:numPr>
        <w:numId w:val="13"/>
      </w:numPr>
    </w:pPr>
  </w:style>
  <w:style w:type="paragraph" w:customStyle="1" w:styleId="AnnexBHead3">
    <w:name w:val="Annex B Head 3"/>
    <w:basedOn w:val="AnnexAHead3"/>
    <w:next w:val="BodyText"/>
    <w:autoRedefine/>
    <w:qFormat/>
    <w:pPr>
      <w:numPr>
        <w:numId w:val="14"/>
      </w:numPr>
    </w:pPr>
  </w:style>
  <w:style w:type="paragraph" w:customStyle="1" w:styleId="AnnexBHead4">
    <w:name w:val="Annex B Head 4"/>
    <w:basedOn w:val="AnnexAHead4"/>
    <w:next w:val="BodyText"/>
    <w:autoRedefine/>
    <w:qFormat/>
    <w:pPr>
      <w:numPr>
        <w:numId w:val="14"/>
      </w:numPr>
    </w:pPr>
  </w:style>
  <w:style w:type="paragraph" w:customStyle="1" w:styleId="Tableheading">
    <w:name w:val="Table heading"/>
    <w:basedOn w:val="Normal"/>
    <w:autoRedefine/>
    <w:qFormat/>
    <w:pPr>
      <w:ind w:left="113" w:right="113"/>
    </w:pPr>
    <w:rPr>
      <w:b/>
      <w:color w:val="407EC9"/>
      <w:sz w:val="20"/>
      <w:lang w:val="en-US"/>
    </w:rPr>
  </w:style>
  <w:style w:type="paragraph" w:customStyle="1" w:styleId="Appendix">
    <w:name w:val="Appendix"/>
    <w:basedOn w:val="Annex"/>
    <w:next w:val="Normal"/>
    <w:autoRedefine/>
    <w:qFormat/>
    <w:pPr>
      <w:numPr>
        <w:numId w:val="15"/>
      </w:numPr>
      <w:spacing w:before="120" w:after="240" w:line="240" w:lineRule="auto"/>
    </w:pPr>
    <w:rPr>
      <w:rFonts w:eastAsia="Calibri" w:cs="Calibri"/>
      <w:bCs/>
      <w:caps w:val="0"/>
      <w:szCs w:val="28"/>
    </w:rPr>
  </w:style>
  <w:style w:type="paragraph" w:customStyle="1" w:styleId="Footerlandscape">
    <w:name w:val="Footer landscape"/>
    <w:basedOn w:val="Normal"/>
    <w:autoRedefine/>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autoRedefine/>
    <w:qFormat/>
    <w:rPr>
      <w:caps/>
      <w:color w:val="00558C"/>
      <w:sz w:val="50"/>
    </w:rPr>
  </w:style>
  <w:style w:type="paragraph" w:customStyle="1" w:styleId="Documentdate">
    <w:name w:val="Document date"/>
    <w:basedOn w:val="Normal"/>
    <w:autoRedefine/>
    <w:qFormat/>
    <w:rPr>
      <w:b/>
      <w:color w:val="00558C"/>
      <w:sz w:val="28"/>
    </w:rPr>
  </w:style>
  <w:style w:type="paragraph" w:customStyle="1" w:styleId="Footerportrait">
    <w:name w:val="Footer portrait"/>
    <w:basedOn w:val="Normal"/>
    <w:autoRedefine/>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autoRedefine/>
    <w:qFormat/>
    <w:pPr>
      <w:ind w:left="0" w:right="0"/>
    </w:pPr>
    <w:rPr>
      <w:b w:val="0"/>
      <w:color w:val="00558C"/>
    </w:rPr>
  </w:style>
  <w:style w:type="character" w:customStyle="1" w:styleId="PlaceholderText1">
    <w:name w:val="Placeholder Text1"/>
    <w:basedOn w:val="DefaultParagraphFont"/>
    <w:autoRedefine/>
    <w:uiPriority w:val="99"/>
    <w:semiHidden/>
    <w:qFormat/>
    <w:rPr>
      <w:color w:val="808080"/>
    </w:rPr>
  </w:style>
  <w:style w:type="paragraph" w:customStyle="1" w:styleId="Style1">
    <w:name w:val="Style1"/>
    <w:basedOn w:val="Tableheading"/>
    <w:autoRedefine/>
    <w:qFormat/>
  </w:style>
  <w:style w:type="paragraph" w:customStyle="1" w:styleId="Style2">
    <w:name w:val="Style2"/>
    <w:basedOn w:val="TOC3"/>
    <w:autoRedefine/>
    <w:qFormat/>
    <w:pPr>
      <w:tabs>
        <w:tab w:val="left" w:pos="1985"/>
        <w:tab w:val="right" w:pos="10195"/>
      </w:tabs>
    </w:pPr>
    <w:rPr>
      <w:sz w:val="24"/>
      <w:szCs w:val="24"/>
      <w:lang w:val="en-US"/>
    </w:rPr>
  </w:style>
  <w:style w:type="paragraph" w:customStyle="1" w:styleId="Equationcaption">
    <w:name w:val="Equation caption"/>
    <w:basedOn w:val="TableofFigures"/>
    <w:next w:val="BodyText"/>
    <w:autoRedefine/>
    <w:qFormat/>
    <w:pPr>
      <w:tabs>
        <w:tab w:val="left" w:pos="1843"/>
      </w:tabs>
      <w:ind w:right="425"/>
    </w:pPr>
  </w:style>
  <w:style w:type="paragraph" w:customStyle="1" w:styleId="Headingseparationline-landscape">
    <w:name w:val="Heading separation line - landscape"/>
    <w:basedOn w:val="Heading1separatationline"/>
    <w:autoRedefine/>
    <w:qFormat/>
    <w:pPr>
      <w:ind w:right="14317"/>
    </w:pPr>
  </w:style>
  <w:style w:type="character" w:customStyle="1" w:styleId="NoteHeadingChar">
    <w:name w:val="Note Heading Char"/>
    <w:basedOn w:val="DefaultParagraphFont"/>
    <w:link w:val="NoteHeading"/>
    <w:autoRedefine/>
    <w:uiPriority w:val="99"/>
    <w:qFormat/>
    <w:rPr>
      <w:sz w:val="18"/>
      <w:lang w:val="en-GB"/>
    </w:rPr>
  </w:style>
  <w:style w:type="character" w:customStyle="1" w:styleId="BodyText3Char">
    <w:name w:val="Body Text 3 Char"/>
    <w:basedOn w:val="DefaultParagraphFont"/>
    <w:link w:val="BodyText3"/>
    <w:autoRedefine/>
    <w:semiHidden/>
    <w:qFormat/>
    <w:rPr>
      <w:sz w:val="16"/>
      <w:szCs w:val="16"/>
      <w:lang w:val="en-GB"/>
    </w:rPr>
  </w:style>
  <w:style w:type="paragraph" w:customStyle="1" w:styleId="ListParagraph1">
    <w:name w:val="List Paragraph1"/>
    <w:basedOn w:val="Normal"/>
    <w:link w:val="a"/>
    <w:autoRedefine/>
    <w:uiPriority w:val="34"/>
    <w:qFormat/>
    <w:pPr>
      <w:widowControl w:val="0"/>
      <w:spacing w:line="240" w:lineRule="auto"/>
      <w:ind w:left="720"/>
      <w:contextualSpacing/>
    </w:pPr>
    <w:rPr>
      <w:rFonts w:ascii="Times New Roman" w:eastAsia="Times New Roman" w:hAnsi="Times New Roman" w:cs="Times New Roman"/>
      <w:snapToGrid w:val="0"/>
      <w:sz w:val="24"/>
      <w:szCs w:val="20"/>
    </w:rPr>
  </w:style>
  <w:style w:type="character" w:customStyle="1" w:styleId="CaptionChar">
    <w:name w:val="Caption Char"/>
    <w:link w:val="Caption"/>
    <w:autoRedefine/>
    <w:qFormat/>
    <w:rPr>
      <w:b/>
      <w:bCs/>
      <w:i/>
      <w:color w:val="575756"/>
      <w:u w:val="single"/>
      <w:lang w:val="en-GB"/>
    </w:rPr>
  </w:style>
  <w:style w:type="character" w:customStyle="1" w:styleId="a">
    <w:name w:val="列表段落 字符"/>
    <w:link w:val="ListParagraph1"/>
    <w:autoRedefine/>
    <w:uiPriority w:val="34"/>
    <w:qFormat/>
    <w:rPr>
      <w:rFonts w:ascii="Times New Roman" w:eastAsia="Times New Roman" w:hAnsi="Times New Roman" w:cs="Times New Roman"/>
      <w:snapToGrid w:val="0"/>
      <w:sz w:val="24"/>
      <w:szCs w:val="20"/>
      <w:lang w:val="en-GB"/>
    </w:rPr>
  </w:style>
  <w:style w:type="paragraph" w:customStyle="1" w:styleId="Corpsdetexte1">
    <w:name w:val="Corps de texte1"/>
    <w:basedOn w:val="Normal"/>
    <w:link w:val="BodytextCar"/>
    <w:autoRedefine/>
    <w:qFormat/>
    <w:pPr>
      <w:keepNext/>
      <w:spacing w:after="120"/>
      <w:jc w:val="both"/>
    </w:pPr>
    <w:rPr>
      <w:color w:val="000000" w:themeColor="text1"/>
      <w:sz w:val="22"/>
    </w:rPr>
  </w:style>
  <w:style w:type="character" w:customStyle="1" w:styleId="BodytextCar">
    <w:name w:val="Body text Car"/>
    <w:basedOn w:val="DefaultParagraphFont"/>
    <w:link w:val="Corpsdetexte1"/>
    <w:autoRedefine/>
    <w:qFormat/>
    <w:rPr>
      <w:color w:val="000000" w:themeColor="text1"/>
      <w:lang w:val="en-GB"/>
    </w:rPr>
  </w:style>
  <w:style w:type="paragraph" w:customStyle="1" w:styleId="Picturecaption">
    <w:name w:val="Picture caption"/>
    <w:basedOn w:val="Normal"/>
    <w:next w:val="Normal"/>
    <w:link w:val="PicturecaptionCar"/>
    <w:autoRedefine/>
    <w:qFormat/>
    <w:pPr>
      <w:spacing w:before="120" w:after="120"/>
      <w:jc w:val="center"/>
    </w:pPr>
    <w:rPr>
      <w:b/>
      <w:sz w:val="20"/>
    </w:rPr>
  </w:style>
  <w:style w:type="character" w:customStyle="1" w:styleId="PicturecaptionCar">
    <w:name w:val="Picture caption Car"/>
    <w:basedOn w:val="DefaultParagraphFont"/>
    <w:link w:val="Picturecaption"/>
    <w:autoRedefine/>
    <w:qFormat/>
    <w:rPr>
      <w:b/>
      <w:sz w:val="20"/>
      <w:lang w:val="en-GB"/>
    </w:rPr>
  </w:style>
  <w:style w:type="paragraph" w:customStyle="1" w:styleId="Textepuce1">
    <w:name w:val="Texte puce 1"/>
    <w:basedOn w:val="Textedesaisie"/>
    <w:autoRedefine/>
    <w:qFormat/>
    <w:rPr>
      <w:lang w:val="fr-FR"/>
    </w:rPr>
  </w:style>
  <w:style w:type="paragraph" w:customStyle="1" w:styleId="List1indent1text">
    <w:name w:val="List 1 indent 1 text"/>
    <w:basedOn w:val="Normal"/>
    <w:autoRedefine/>
    <w:qFormat/>
    <w:pPr>
      <w:numPr>
        <w:numId w:val="16"/>
      </w:numPr>
      <w:spacing w:after="200" w:line="276" w:lineRule="auto"/>
      <w:jc w:val="both"/>
    </w:pPr>
    <w:rPr>
      <w:rFonts w:eastAsia="Calibri"/>
      <w:sz w:val="22"/>
      <w:lang w:val="es-ES" w:eastAsia="fr-FR"/>
    </w:rPr>
  </w:style>
  <w:style w:type="paragraph" w:customStyle="1" w:styleId="bulleted">
    <w:name w:val="bulleted"/>
    <w:basedOn w:val="Normal"/>
    <w:autoRedefine/>
    <w:uiPriority w:val="1"/>
    <w:qFormat/>
    <w:pPr>
      <w:numPr>
        <w:numId w:val="17"/>
      </w:numPr>
      <w:spacing w:before="60" w:after="60" w:line="240" w:lineRule="auto"/>
      <w:jc w:val="both"/>
    </w:pPr>
    <w:rPr>
      <w:rFonts w:ascii="Verdana" w:hAnsi="Verdana"/>
      <w:szCs w:val="18"/>
    </w:rPr>
  </w:style>
  <w:style w:type="paragraph" w:customStyle="1" w:styleId="MainText">
    <w:name w:val="Main Text"/>
    <w:basedOn w:val="Normal"/>
    <w:autoRedefine/>
    <w:qFormat/>
    <w:pPr>
      <w:spacing w:before="60" w:after="120" w:line="240" w:lineRule="auto"/>
      <w:ind w:left="567"/>
      <w:jc w:val="both"/>
    </w:pPr>
    <w:rPr>
      <w:rFonts w:ascii="Times New Roman" w:eastAsia="Times New Roman" w:hAnsi="Times New Roman" w:cs="Times New Roman"/>
      <w:sz w:val="22"/>
    </w:rPr>
  </w:style>
  <w:style w:type="paragraph" w:customStyle="1" w:styleId="Figure">
    <w:name w:val="Figure_#"/>
    <w:basedOn w:val="Normal"/>
    <w:next w:val="BodyText"/>
    <w:link w:val="FigureChar"/>
    <w:autoRedefine/>
    <w:qFormat/>
    <w:pPr>
      <w:numPr>
        <w:numId w:val="18"/>
      </w:numPr>
      <w:spacing w:before="120" w:after="200" w:line="276" w:lineRule="auto"/>
      <w:jc w:val="center"/>
    </w:pPr>
    <w:rPr>
      <w:i/>
      <w:sz w:val="22"/>
      <w:szCs w:val="20"/>
      <w:lang w:val="es-ES"/>
    </w:rPr>
  </w:style>
  <w:style w:type="paragraph" w:customStyle="1" w:styleId="Table">
    <w:name w:val="Table_#"/>
    <w:basedOn w:val="Normal"/>
    <w:next w:val="Normal"/>
    <w:autoRedefine/>
    <w:qFormat/>
    <w:pPr>
      <w:numPr>
        <w:numId w:val="19"/>
      </w:numPr>
      <w:spacing w:before="120" w:after="200" w:line="276" w:lineRule="auto"/>
      <w:jc w:val="center"/>
    </w:pPr>
    <w:rPr>
      <w:i/>
      <w:sz w:val="22"/>
      <w:szCs w:val="20"/>
      <w:lang w:val="es-ES"/>
    </w:rPr>
  </w:style>
  <w:style w:type="paragraph" w:customStyle="1" w:styleId="AppendixHeading1">
    <w:name w:val="Appendix Heading 1"/>
    <w:basedOn w:val="Normal"/>
    <w:next w:val="BodyText"/>
    <w:autoRedefine/>
    <w:qFormat/>
    <w:pPr>
      <w:tabs>
        <w:tab w:val="left" w:pos="567"/>
      </w:tabs>
      <w:spacing w:before="120" w:after="200" w:line="276" w:lineRule="auto"/>
      <w:ind w:left="567" w:hanging="567"/>
    </w:pPr>
    <w:rPr>
      <w:rFonts w:eastAsia="Calibri"/>
      <w:b/>
      <w:caps/>
      <w:sz w:val="24"/>
      <w:lang w:val="es-ES"/>
    </w:rPr>
  </w:style>
  <w:style w:type="paragraph" w:customStyle="1" w:styleId="AppendixHeading2">
    <w:name w:val="Appendix Heading 2"/>
    <w:basedOn w:val="Normal"/>
    <w:next w:val="BodyText"/>
    <w:autoRedefine/>
    <w:qFormat/>
    <w:pPr>
      <w:tabs>
        <w:tab w:val="left" w:pos="851"/>
      </w:tabs>
      <w:spacing w:before="120" w:after="200" w:line="276" w:lineRule="auto"/>
      <w:ind w:left="851" w:hanging="851"/>
    </w:pPr>
    <w:rPr>
      <w:rFonts w:eastAsia="Calibri"/>
      <w:b/>
      <w:sz w:val="22"/>
      <w:lang w:val="es-ES"/>
    </w:rPr>
  </w:style>
  <w:style w:type="paragraph" w:customStyle="1" w:styleId="AppendixHeading3">
    <w:name w:val="Appendix Heading 3"/>
    <w:basedOn w:val="Normal"/>
    <w:next w:val="Normal"/>
    <w:autoRedefine/>
    <w:qFormat/>
    <w:pPr>
      <w:tabs>
        <w:tab w:val="left" w:pos="992"/>
      </w:tabs>
      <w:spacing w:before="120" w:after="200" w:line="276" w:lineRule="auto"/>
      <w:ind w:left="992" w:hanging="992"/>
    </w:pPr>
    <w:rPr>
      <w:rFonts w:eastAsia="Calibri"/>
      <w:sz w:val="22"/>
      <w:lang w:val="es-ES"/>
    </w:rPr>
  </w:style>
  <w:style w:type="character" w:customStyle="1" w:styleId="FigureChar">
    <w:name w:val="Figure_# Char"/>
    <w:link w:val="Figure"/>
    <w:autoRedefine/>
    <w:qFormat/>
    <w:rPr>
      <w:i/>
      <w:szCs w:val="20"/>
      <w:lang w:val="es-ES"/>
    </w:rPr>
  </w:style>
  <w:style w:type="paragraph" w:customStyle="1" w:styleId="Revision1">
    <w:name w:val="Revision1"/>
    <w:autoRedefine/>
    <w:hidden/>
    <w:uiPriority w:val="99"/>
    <w:semiHidden/>
    <w:qFormat/>
    <w:rPr>
      <w:rFonts w:asciiTheme="minorHAnsi" w:eastAsiaTheme="minorEastAsia" w:hAnsiTheme="minorHAnsi" w:cstheme="minorBidi"/>
      <w:sz w:val="18"/>
      <w:szCs w:val="22"/>
      <w:lang w:val="en-GB"/>
    </w:rPr>
  </w:style>
  <w:style w:type="character" w:customStyle="1" w:styleId="st1">
    <w:name w:val="st1"/>
    <w:basedOn w:val="DefaultParagraphFont"/>
    <w:autoRedefine/>
    <w:qFormat/>
  </w:style>
  <w:style w:type="paragraph" w:customStyle="1" w:styleId="Acronym">
    <w:name w:val="Acronym"/>
    <w:basedOn w:val="Normal"/>
    <w:autoRedefine/>
    <w:qFormat/>
    <w:pPr>
      <w:spacing w:after="60"/>
      <w:ind w:left="1418" w:hanging="1418"/>
    </w:pPr>
    <w:rPr>
      <w:sz w:val="22"/>
    </w:rPr>
  </w:style>
  <w:style w:type="paragraph" w:customStyle="1" w:styleId="1">
    <w:name w:val="修订1"/>
    <w:autoRedefine/>
    <w:hidden/>
    <w:uiPriority w:val="99"/>
    <w:unhideWhenUsed/>
    <w:qFormat/>
    <w:rPr>
      <w:rFonts w:asciiTheme="minorHAnsi" w:eastAsiaTheme="minorEastAsia" w:hAnsiTheme="minorHAnsi" w:cstheme="minorBidi"/>
      <w:sz w:val="18"/>
      <w:szCs w:val="22"/>
      <w:lang w:val="en-GB"/>
    </w:rPr>
  </w:style>
  <w:style w:type="paragraph" w:customStyle="1" w:styleId="References">
    <w:name w:val="References"/>
    <w:basedOn w:val="Normal"/>
    <w:autoRedefine/>
    <w:qFormat/>
    <w:pPr>
      <w:tabs>
        <w:tab w:val="left" w:pos="0"/>
      </w:tabs>
      <w:spacing w:after="120"/>
      <w:ind w:left="567" w:hanging="567"/>
    </w:pPr>
    <w:rPr>
      <w:szCs w:val="20"/>
    </w:rPr>
  </w:style>
  <w:style w:type="table" w:customStyle="1" w:styleId="TableNormal1">
    <w:name w:val="Table Normal1"/>
    <w:autoRedefine/>
    <w:semiHidden/>
    <w:unhideWhenUsed/>
    <w:qFormat/>
    <w:tblPr>
      <w:tblCellMar>
        <w:top w:w="0" w:type="dxa"/>
        <w:left w:w="0" w:type="dxa"/>
        <w:bottom w:w="0" w:type="dxa"/>
        <w:right w:w="0" w:type="dxa"/>
      </w:tblCellMar>
    </w:tblPr>
  </w:style>
  <w:style w:type="paragraph" w:customStyle="1" w:styleId="TableText0">
    <w:name w:val="Table Text"/>
    <w:basedOn w:val="Normal"/>
    <w:autoRedefine/>
    <w:semiHidden/>
    <w:qFormat/>
    <w:rPr>
      <w:rFonts w:ascii="SimSun" w:eastAsia="SimSun" w:hAnsi="SimSun" w:cs="SimSun"/>
      <w:sz w:val="19"/>
      <w:szCs w:val="19"/>
      <w:lang w:val="en-US"/>
    </w:rPr>
  </w:style>
  <w:style w:type="paragraph" w:customStyle="1" w:styleId="2">
    <w:name w:val="修订2"/>
    <w:hidden/>
    <w:uiPriority w:val="99"/>
    <w:unhideWhenUsed/>
    <w:qFormat/>
    <w:rPr>
      <w:rFonts w:asciiTheme="minorHAnsi" w:eastAsiaTheme="minorEastAsia" w:hAnsiTheme="minorHAnsi" w:cstheme="minorBidi"/>
      <w:sz w:val="18"/>
      <w:szCs w:val="22"/>
      <w:lang w:val="en-GB"/>
    </w:rPr>
  </w:style>
  <w:style w:type="paragraph" w:customStyle="1" w:styleId="Revision2">
    <w:name w:val="Revision2"/>
    <w:hidden/>
    <w:uiPriority w:val="99"/>
    <w:unhideWhenUsed/>
    <w:qFormat/>
    <w:rPr>
      <w:rFonts w:asciiTheme="minorHAnsi" w:eastAsiaTheme="minorEastAsia" w:hAnsiTheme="minorHAnsi" w:cstheme="minorBidi"/>
      <w:sz w:val="18"/>
      <w:szCs w:val="22"/>
      <w:lang w:val="en-GB"/>
    </w:rPr>
  </w:style>
  <w:style w:type="character" w:customStyle="1" w:styleId="TitleChar">
    <w:name w:val="Title Char"/>
    <w:basedOn w:val="DefaultParagraphFont"/>
    <w:link w:val="Title"/>
    <w:qFormat/>
    <w:rPr>
      <w:rFonts w:ascii="Arial" w:hAnsi="Arial" w:cs="Arial"/>
      <w:b/>
      <w:bCs/>
      <w:kern w:val="28"/>
      <w:sz w:val="32"/>
      <w:szCs w:val="32"/>
      <w:lang w:val="en-GB" w:eastAsia="en-GB"/>
    </w:rPr>
  </w:style>
  <w:style w:type="paragraph" w:styleId="ListParagraph">
    <w:name w:val="List Paragraph"/>
    <w:basedOn w:val="Normal"/>
    <w:uiPriority w:val="99"/>
    <w:unhideWhenUsed/>
    <w:qFormat/>
    <w:pPr>
      <w:ind w:firstLineChars="200" w:firstLine="420"/>
    </w:p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styleId="Revision">
    <w:name w:val="Revision"/>
    <w:hidden/>
    <w:uiPriority w:val="99"/>
    <w:unhideWhenUsed/>
    <w:rsid w:val="005A4C20"/>
    <w:rPr>
      <w:rFonts w:asciiTheme="minorHAnsi" w:eastAsiaTheme="minorEastAsia" w:hAnsiTheme="minorHAnsi" w:cstheme="minorBidi"/>
      <w:sz w:val="1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5" Type="http://schemas.microsoft.com/office/2016/09/relationships/commentsIds" Target="commentsIds.xml"/><Relationship Id="rId33"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29"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commentsExtended" Target="commentsExtended.xm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omments" Target="comments.xml"/><Relationship Id="rId28" Type="http://schemas.openxmlformats.org/officeDocument/2006/relationships/image" Target="media/image8.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image" Target="media/image5.jpeg"/><Relationship Id="rId27" Type="http://schemas.openxmlformats.org/officeDocument/2006/relationships/image" Target="media/image7.png"/><Relationship Id="rId30" Type="http://schemas.openxmlformats.org/officeDocument/2006/relationships/header" Target="header8.xml"/><Relationship Id="rId35" Type="http://schemas.microsoft.com/office/2011/relationships/people" Target="people.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5"/>
    <customShpInfo spid="_x0000_s1030"/>
    <customShpInfo spid="_x0000_s1029"/>
    <customShpInfo spid="_x0000_s1028"/>
    <customShpInfo spid="_x0000_s1033"/>
    <customShpInfo spid="_x0000_s1032"/>
    <customShpInfo spid="_x0000_s1031"/>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B6AFF9-1887-4453-B0E3-7627D77CFBD6}">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F87F1101-DAF4-43DA-9F6D-29147FB16A98}">
  <ds:schemaRefs/>
</ds:datastoreItem>
</file>

<file path=customXml/itemProps4.xml><?xml version="1.0" encoding="utf-8"?>
<ds:datastoreItem xmlns:ds="http://schemas.openxmlformats.org/officeDocument/2006/customXml" ds:itemID="{DBC464B2-9FAE-4DE4-A7B5-820BEE14E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16</Pages>
  <Words>3489</Words>
  <Characters>19888</Characters>
  <Application>Microsoft Office Word</Application>
  <DocSecurity>0</DocSecurity>
  <Lines>165</Lines>
  <Paragraphs>46</Paragraphs>
  <ScaleCrop>false</ScaleCrop>
  <Manager>IALA</Manager>
  <Company>IALA</Company>
  <LinksUpToDate>false</LinksUpToDate>
  <CharactersWithSpaces>23331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SBAS Guideline</dc:title>
  <dc:subject>IALA</dc:subject>
  <dc:creator>CHINA</dc:creator>
  <cp:lastModifiedBy>Alisa Nechyporuk</cp:lastModifiedBy>
  <cp:revision>28</cp:revision>
  <cp:lastPrinted>2017-08-30T21:10:00Z</cp:lastPrinted>
  <dcterms:created xsi:type="dcterms:W3CDTF">2024-09-02T06:19:00Z</dcterms:created>
  <dcterms:modified xsi:type="dcterms:W3CDTF">2024-09-24T14:25:00Z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F3FA242F4B3045108A9418491FD939AA_13</vt:lpwstr>
  </property>
</Properties>
</file>